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3F" w:rsidRPr="00BE1B3E" w:rsidRDefault="00BE1B3E" w:rsidP="00BE1B3E">
      <w:pPr>
        <w:spacing w:after="0" w:line="240" w:lineRule="auto"/>
        <w:ind w:left="6237" w:right="-141" w:hanging="1701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proofErr w:type="gramStart"/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>contrato</w:t>
      </w:r>
      <w:proofErr w:type="gramEnd"/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específico nº</w:t>
      </w:r>
      <w:r w:rsidR="00A746EA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</w:t>
      </w:r>
      <w:sdt>
        <w:sdtPr>
          <w:rPr>
            <w:rFonts w:ascii="Calibri" w:hAnsi="Calibri" w:cs="Tahoma"/>
            <w:b/>
            <w:smallCaps/>
            <w:color w:val="E36C0A" w:themeColor="accent6" w:themeShade="BF"/>
            <w:sz w:val="28"/>
          </w:rPr>
          <w:alias w:val="Insira o nº do Contrato"/>
          <w:tag w:val=""/>
          <w:id w:val="-904604751"/>
          <w:placeholder>
            <w:docPart w:val="DFB0E856B4E34BBBB40399938656ADA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del w:id="0" w:author="Hector Andersen Pires Ribeiro da Silva" w:date="2024-08-23T09:20:00Z">
            <w:r w:rsidR="003D337D" w:rsidRPr="00A11E3C" w:rsidDel="003D337D">
              <w:rPr>
                <w:rFonts w:ascii="Calibri" w:hAnsi="Calibri" w:cs="Tahoma"/>
                <w:b/>
                <w:smallCaps/>
                <w:color w:val="E36C0A" w:themeColor="accent6" w:themeShade="BF"/>
                <w:sz w:val="28"/>
                <w:highlight w:val="lightGray"/>
              </w:rPr>
              <w:delText>digite</w:delText>
            </w:r>
          </w:del>
        </w:sdtContent>
      </w:sdt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fldChar w:fldCharType="begin"/>
      </w:r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instrText xml:space="preserve"> DOCPROPERTY  caContractId  \* MERGEFORMAT </w:instrText>
      </w:r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fldChar w:fldCharType="end"/>
      </w:r>
    </w:p>
    <w:p w:rsidR="009E6630" w:rsidRPr="00BE1B3E" w:rsidRDefault="00BE1B3E" w:rsidP="00BE1B3E">
      <w:pPr>
        <w:tabs>
          <w:tab w:val="left" w:pos="4536"/>
          <w:tab w:val="center" w:pos="5387"/>
        </w:tabs>
        <w:spacing w:after="0" w:line="240" w:lineRule="auto"/>
        <w:ind w:left="4536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ab/>
      </w:r>
      <w:proofErr w:type="gramStart"/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>fornecimento</w:t>
      </w:r>
      <w:proofErr w:type="gramEnd"/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de bens </w:t>
      </w:r>
    </w:p>
    <w:p w:rsidR="00B742F0" w:rsidRDefault="00B742F0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2671AB" w:rsidRDefault="002671AB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cstheme="minorHAnsi"/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01BE55" wp14:editId="76EFA854">
                <wp:simplePos x="0" y="0"/>
                <wp:positionH relativeFrom="column">
                  <wp:posOffset>-197540</wp:posOffset>
                </wp:positionH>
                <wp:positionV relativeFrom="paragraph">
                  <wp:posOffset>74378</wp:posOffset>
                </wp:positionV>
                <wp:extent cx="6050942" cy="1634490"/>
                <wp:effectExtent l="0" t="0" r="26035" b="2286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942" cy="1634490"/>
                          <a:chOff x="0" y="0"/>
                          <a:chExt cx="6904990" cy="1276350"/>
                        </a:xfrm>
                      </wpg:grpSpPr>
                      <wps:wsp>
                        <wps:cNvPr id="3" name="Fluxograma: Processo alternativo 3"/>
                        <wps:cNvSpPr/>
                        <wps:spPr>
                          <a:xfrm>
                            <a:off x="0" y="0"/>
                            <a:ext cx="6904990" cy="1276350"/>
                          </a:xfrm>
                          <a:prstGeom prst="flowChartAlternateProcess">
                            <a:avLst/>
                          </a:prstGeom>
                          <a:solidFill>
                            <a:schemeClr val="bg1">
                              <a:lumMod val="50000"/>
                              <a:alpha val="14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EA2" w:rsidRDefault="00930EA2" w:rsidP="000A2E47">
                              <w:pPr>
                                <w:jc w:val="center"/>
                              </w:pPr>
                            </w:p>
                            <w:p w:rsidR="00930EA2" w:rsidRDefault="00930EA2" w:rsidP="000A2E47">
                              <w:pPr>
                                <w:jc w:val="center"/>
                              </w:pPr>
                            </w:p>
                            <w:p w:rsidR="00930EA2" w:rsidRDefault="00930EA2" w:rsidP="000A2E47">
                              <w:pPr>
                                <w:jc w:val="center"/>
                              </w:pPr>
                            </w:p>
                            <w:p w:rsidR="00930EA2" w:rsidRDefault="00930EA2" w:rsidP="000A2E47">
                              <w:pPr>
                                <w:jc w:val="center"/>
                              </w:pPr>
                            </w:p>
                            <w:p w:rsidR="00930EA2" w:rsidRDefault="00930EA2" w:rsidP="000A2E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aixa de texto 1"/>
                        <wps:cNvSpPr txBox="1"/>
                        <wps:spPr>
                          <a:xfrm>
                            <a:off x="116005" y="40943"/>
                            <a:ext cx="6714158" cy="1202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0EA2" w:rsidRDefault="00930EA2" w:rsidP="00115262">
                              <w:pPr>
                                <w:spacing w:after="0"/>
                                <w:ind w:left="-142" w:right="-134"/>
                                <w:jc w:val="both"/>
                                <w:rPr>
                                  <w:rFonts w:cstheme="minorHAnsi"/>
                                </w:rPr>
                              </w:pPr>
                              <w:r w:rsidRPr="002671AB">
                                <w:rPr>
                                  <w:rFonts w:cstheme="minorHAnsi"/>
                                </w:rPr>
                                <w:t xml:space="preserve">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contratante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 e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, ora qualificadas abaixo, em conjunto denominada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“Partes”, têm justo e acertado o presente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Pr="002671AB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  <w:sz w:val="24"/>
                                </w:rPr>
                                <w:t xml:space="preserve">contrato específico </w:t>
                              </w:r>
                              <w:r w:rsidRPr="00F6741D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>nº</w:t>
                              </w:r>
                              <w:ins w:id="1" w:author="Hector Andersen Pires Ribeiro da Silva" w:date="2024-08-23T10:16:00Z">
                                <w:r w:rsidR="000464E1">
                                  <w:rPr>
                                    <w:rFonts w:ascii="Calibri" w:hAnsi="Calibri" w:cs="Tahoma"/>
                                    <w:b/>
                                    <w:smallCaps/>
                                    <w:color w:val="E36C0A" w:themeColor="accent6" w:themeShade="BF"/>
                                    <w:spacing w:val="6"/>
                                  </w:rPr>
                                  <w:t xml:space="preserve"> </w:t>
                                </w:r>
                              </w:ins>
                              <w:ins w:id="2" w:author="Hector Andersen Pires Ribeiro da Silva" w:date="2024-08-23T09:33:00Z">
                                <w:r w:rsidRPr="00F6741D">
                                  <w:rPr>
                                    <w:rFonts w:ascii="Calibri" w:hAnsi="Calibri" w:cs="Tahoma"/>
                                    <w:b/>
                                    <w:color w:val="E36C0A" w:themeColor="accent6" w:themeShade="BF"/>
                                    <w:sz w:val="20"/>
                                  </w:rPr>
                                  <w:fldChar w:fldCharType="begin"/>
                                </w:r>
                                <w:r w:rsidRPr="00F6741D">
                                  <w:rPr>
                                    <w:rFonts w:ascii="Calibri" w:hAnsi="Calibri" w:cs="Tahoma"/>
                                    <w:b/>
                                    <w:color w:val="E36C0A" w:themeColor="accent6" w:themeShade="BF"/>
                                    <w:sz w:val="20"/>
                                  </w:rPr>
                                  <w:instrText xml:space="preserve"> DOCPROPERTY  caContractId  \* MERGEFORMAT </w:instrText>
                                </w:r>
                                <w:r w:rsidRPr="00F6741D">
                                  <w:rPr>
                                    <w:rFonts w:ascii="Calibri" w:hAnsi="Calibri" w:cs="Tahoma"/>
                                    <w:b/>
                                    <w:color w:val="E36C0A" w:themeColor="accent6" w:themeShade="BF"/>
                                    <w:sz w:val="20"/>
                                  </w:rPr>
                                  <w:fldChar w:fldCharType="separate"/>
                                </w:r>
                                <w:r w:rsidRPr="00F6741D">
                                  <w:rPr>
                                    <w:rFonts w:ascii="Calibri" w:hAnsi="Calibri" w:cs="Tahoma"/>
                                    <w:b/>
                                    <w:color w:val="E36C0A" w:themeColor="accent6" w:themeShade="BF"/>
                                    <w:sz w:val="20"/>
                                  </w:rPr>
                                  <w:t xml:space="preserve"> </w:t>
                                </w:r>
                                <w:del w:id="3" w:author="Bruna Gomes Pinto Maciel" w:date="2021-10-21T16:01:00Z">
                                  <w:r w:rsidRPr="00F6741D" w:rsidDel="007B41C9">
                                    <w:rPr>
                                      <w:rFonts w:ascii="Calibri" w:hAnsi="Calibri" w:cs="Tahoma"/>
                                      <w:b/>
                                      <w:color w:val="E36C0A" w:themeColor="accent6" w:themeShade="BF"/>
                                      <w:sz w:val="20"/>
                                    </w:rPr>
                                    <w:delText xml:space="preserve"> Nº DO CONTRATO</w:delText>
                                  </w:r>
                                </w:del>
                                <w:r w:rsidRPr="00F6741D">
                                  <w:rPr>
                                    <w:rFonts w:ascii="Calibri" w:hAnsi="Calibri" w:cs="Tahoma"/>
                                    <w:b/>
                                    <w:color w:val="E36C0A" w:themeColor="accent6" w:themeShade="BF"/>
                                    <w:sz w:val="20"/>
                                  </w:rPr>
                                  <w:fldChar w:fldCharType="end"/>
                                </w:r>
                              </w:ins>
                              <w: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ascii="Calibri" w:hAnsi="Calibri" w:cs="Tahoma"/>
                                    <w:b/>
                                    <w:smallCaps/>
                                    <w:color w:val="E36C0A" w:themeColor="accent6" w:themeShade="BF"/>
                                    <w:spacing w:val="6"/>
                                  </w:rPr>
                                  <w:alias w:val="Insira o número do Contrato"/>
                                  <w:tag w:val="Insira o número do Contrato"/>
                                  <w:id w:val="1601448656"/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Calibri" w:hAnsi="Calibri" w:cs="Tahoma"/>
                                        <w:b/>
                                        <w:smallCaps/>
                                        <w:color w:val="E36C0A" w:themeColor="accent6" w:themeShade="BF"/>
                                        <w:spacing w:val="6"/>
                                      </w:rPr>
                                      <w:alias w:val="Insira o nº do Contrato"/>
                                      <w:tag w:val=""/>
                                      <w:id w:val="-172729402"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del w:id="4" w:author="Hector Andersen Pires Ribeiro da Silva" w:date="2024-08-23T09:20:00Z">
                                        <w:r w:rsidRPr="00A11E3C" w:rsidDel="003D337D">
                                          <w:rPr>
                                            <w:rFonts w:ascii="Calibri" w:hAnsi="Calibri" w:cs="Tahoma"/>
                                            <w:b/>
                                            <w:smallCaps/>
                                            <w:color w:val="E36C0A" w:themeColor="accent6" w:themeShade="BF"/>
                                            <w:spacing w:val="6"/>
                                            <w:highlight w:val="lightGray"/>
                                          </w:rPr>
                                          <w:delText>digite</w:delText>
                                        </w:r>
                                      </w:del>
                                    </w:sdtContent>
                                  </w:sdt>
                                </w:sdtContent>
                              </w:sdt>
                              <w:r w:rsidRPr="00F6741D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 xml:space="preserve"> </w:t>
                              </w:r>
                              <w:r w:rsidRPr="00775354">
                                <w:rPr>
                                  <w:rFonts w:cstheme="minorHAnsi"/>
                                </w:rPr>
                                <w:t>(“Contrato”)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que traz complementos e se sobrepõe, </w:t>
                              </w:r>
                              <w:r>
                                <w:rPr>
                                  <w:rFonts w:cstheme="minorHAnsi"/>
                                </w:rPr>
                                <w:t>somente naquilo em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que for conflitante, ao 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contrato geral para fornecimento de bens e serviços para a rede </w:t>
                              </w:r>
                              <w:proofErr w:type="spellStart"/>
                              <w:proofErr w:type="gramStart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sarah</w:t>
                              </w:r>
                              <w:proofErr w:type="spellEnd"/>
                              <w:proofErr w:type="gramEnd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(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cgf)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ao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qual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  <w:sz w:val="24"/>
                                </w:rPr>
                                <w:t xml:space="preserve"> 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>vincula</w:t>
                              </w:r>
                              <w:r>
                                <w:rPr>
                                  <w:rFonts w:cstheme="minorHAnsi"/>
                                </w:rPr>
                                <w:t>-se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 xml:space="preserve"> independentemente de transcrição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;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sendo regido pelos termos do Regulamento de Compras e Contratações da APS, publicado no Diário Oficial da União de 22 de novembro de 2018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 (RCC),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e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aplicando-se subsidiariamente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as legislações brasileiras aplicáveis</w:t>
                              </w:r>
                              <w:r>
                                <w:rPr>
                                  <w:rFonts w:cstheme="minorHAnsi"/>
                                </w:rPr>
                                <w:t>.</w:t>
                              </w:r>
                            </w:p>
                            <w:p w:rsidR="00930EA2" w:rsidRDefault="00930E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left:0;text-align:left;margin-left:-15.55pt;margin-top:5.85pt;width:476.45pt;height:128.7pt;z-index:251662336;mso-width-relative:margin;mso-height-relative:margin" coordsize="6904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uxograma: Processo alternativo 3" o:spid="_x0000_s1027" type="#_x0000_t176" style="position:absolute;width:69049;height:1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YLcQA&#10;AADaAAAADwAAAGRycy9kb3ducmV2LnhtbESPQWvCQBSE7wX/w/KE3ppNLC0hukoQItqDUNsGj4/s&#10;M0mbfRuyq8Z/7xYKPQ4z8w2zWI2mExcaXGtZQRLFIIgrq1uuFXx+FE8pCOeRNXaWScGNHKyWk4cF&#10;Ztpe+Z0uB1+LAGGXoYLG+z6T0lUNGXSR7YmDd7KDQR/kUEs94DXATSdncfwqDbYcFhrsad1Q9XM4&#10;GwVvm9up4/z4TVVaxrt8//WSlIVSj9Mxn4PwNPr/8F97qxU8w++Vc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6mC3EAAAA2gAAAA8AAAAAAAAAAAAAAAAAmAIAAGRycy9k&#10;b3ducmV2LnhtbFBLBQYAAAAABAAEAPUAAACJAwAAAAA=&#10;" fillcolor="#7f7f7f [1612]" strokecolor="#e36c0a [2409]" strokeweight="2pt">
                  <v:fill opacity="9252f"/>
                  <v:textbox>
                    <w:txbxContent>
                      <w:p w:rsidR="00930EA2" w:rsidRDefault="00930EA2" w:rsidP="000A2E47">
                        <w:pPr>
                          <w:jc w:val="center"/>
                        </w:pPr>
                      </w:p>
                      <w:p w:rsidR="00930EA2" w:rsidRDefault="00930EA2" w:rsidP="000A2E47">
                        <w:pPr>
                          <w:jc w:val="center"/>
                        </w:pPr>
                      </w:p>
                      <w:p w:rsidR="00930EA2" w:rsidRDefault="00930EA2" w:rsidP="000A2E47">
                        <w:pPr>
                          <w:jc w:val="center"/>
                        </w:pPr>
                      </w:p>
                      <w:p w:rsidR="00930EA2" w:rsidRDefault="00930EA2" w:rsidP="000A2E47">
                        <w:pPr>
                          <w:jc w:val="center"/>
                        </w:pPr>
                      </w:p>
                      <w:p w:rsidR="00930EA2" w:rsidRDefault="00930EA2" w:rsidP="000A2E4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" o:spid="_x0000_s1028" type="#_x0000_t202" style="position:absolute;left:1160;top:409;width:67141;height:1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930EA2" w:rsidRDefault="00930EA2" w:rsidP="00115262">
                        <w:pPr>
                          <w:spacing w:after="0"/>
                          <w:ind w:left="-142" w:right="-134"/>
                          <w:jc w:val="both"/>
                          <w:rPr>
                            <w:rFonts w:cstheme="minorHAnsi"/>
                          </w:rPr>
                        </w:pPr>
                        <w:r w:rsidRPr="002671AB">
                          <w:rPr>
                            <w:rFonts w:cstheme="minorHAnsi"/>
                          </w:rPr>
                          <w:t xml:space="preserve">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contratante</w:t>
                        </w:r>
                        <w:r w:rsidRPr="002671AB">
                          <w:rPr>
                            <w:rFonts w:cstheme="minorHAnsi"/>
                          </w:rPr>
                          <w:t xml:space="preserve"> e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</w:rPr>
                          <w:t xml:space="preserve">, ora qualificadas abaixo, em conjunto denominada </w:t>
                        </w:r>
                        <w:r w:rsidRPr="0077518D">
                          <w:rPr>
                            <w:rFonts w:cstheme="minorHAnsi"/>
                          </w:rPr>
                          <w:t>“Partes”, têm justo e acertado o presente</w:t>
                        </w:r>
                        <w:r w:rsidRPr="00413C2F">
                          <w:rPr>
                            <w:rFonts w:cstheme="minorHAnsi"/>
                          </w:rPr>
                          <w:t xml:space="preserve"> </w:t>
                        </w:r>
                        <w:r w:rsidRPr="002671AB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  <w:sz w:val="24"/>
                          </w:rPr>
                          <w:t xml:space="preserve">contrato específico </w:t>
                        </w:r>
                        <w:r w:rsidRPr="00F6741D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>nº</w:t>
                        </w:r>
                        <w:ins w:id="5" w:author="Hector Andersen Pires Ribeiro da Silva" w:date="2024-08-23T10:16:00Z">
                          <w:r w:rsidR="000464E1">
                            <w:rPr>
                              <w:rFonts w:ascii="Calibri" w:hAnsi="Calibri" w:cs="Tahoma"/>
                              <w:b/>
                              <w:smallCaps/>
                              <w:color w:val="E36C0A" w:themeColor="accent6" w:themeShade="BF"/>
                              <w:spacing w:val="6"/>
                            </w:rPr>
                            <w:t xml:space="preserve"> </w:t>
                          </w:r>
                        </w:ins>
                        <w:ins w:id="6" w:author="Hector Andersen Pires Ribeiro da Silva" w:date="2024-08-23T09:33:00Z">
                          <w:r w:rsidRPr="00F6741D">
                            <w:rPr>
                              <w:rFonts w:ascii="Calibri" w:hAnsi="Calibri" w:cs="Tahoma"/>
                              <w:b/>
                              <w:color w:val="E36C0A" w:themeColor="accent6" w:themeShade="BF"/>
                              <w:sz w:val="20"/>
                            </w:rPr>
                            <w:fldChar w:fldCharType="begin"/>
                          </w:r>
                          <w:r w:rsidRPr="00F6741D">
                            <w:rPr>
                              <w:rFonts w:ascii="Calibri" w:hAnsi="Calibri" w:cs="Tahoma"/>
                              <w:b/>
                              <w:color w:val="E36C0A" w:themeColor="accent6" w:themeShade="BF"/>
                              <w:sz w:val="20"/>
                            </w:rPr>
                            <w:instrText xml:space="preserve"> DOCPROPERTY  caContractId  \* MERGEFORMAT </w:instrText>
                          </w:r>
                          <w:r w:rsidRPr="00F6741D">
                            <w:rPr>
                              <w:rFonts w:ascii="Calibri" w:hAnsi="Calibri" w:cs="Tahoma"/>
                              <w:b/>
                              <w:color w:val="E36C0A" w:themeColor="accent6" w:themeShade="BF"/>
                              <w:sz w:val="20"/>
                            </w:rPr>
                            <w:fldChar w:fldCharType="separate"/>
                          </w:r>
                          <w:r w:rsidRPr="00F6741D">
                            <w:rPr>
                              <w:rFonts w:ascii="Calibri" w:hAnsi="Calibri" w:cs="Tahoma"/>
                              <w:b/>
                              <w:color w:val="E36C0A" w:themeColor="accent6" w:themeShade="BF"/>
                              <w:sz w:val="20"/>
                            </w:rPr>
                            <w:t xml:space="preserve"> </w:t>
                          </w:r>
                          <w:del w:id="7" w:author="Bruna Gomes Pinto Maciel" w:date="2021-10-21T16:01:00Z">
                            <w:r w:rsidRPr="00F6741D" w:rsidDel="007B41C9">
                              <w:rPr>
                                <w:rFonts w:ascii="Calibri" w:hAnsi="Calibri" w:cs="Tahoma"/>
                                <w:b/>
                                <w:color w:val="E36C0A" w:themeColor="accent6" w:themeShade="BF"/>
                                <w:sz w:val="20"/>
                              </w:rPr>
                              <w:delText xml:space="preserve"> Nº DO CONTRATO</w:delText>
                            </w:r>
                          </w:del>
                          <w:r w:rsidRPr="00F6741D">
                            <w:rPr>
                              <w:rFonts w:ascii="Calibri" w:hAnsi="Calibri" w:cs="Tahoma"/>
                              <w:b/>
                              <w:color w:val="E36C0A" w:themeColor="accent6" w:themeShade="BF"/>
                              <w:sz w:val="20"/>
                            </w:rPr>
                            <w:fldChar w:fldCharType="end"/>
                          </w:r>
                        </w:ins>
                        <w:r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="Calibri" w:hAnsi="Calibri" w:cs="Tahoma"/>
                              <w:b/>
                              <w:smallCaps/>
                              <w:color w:val="E36C0A" w:themeColor="accent6" w:themeShade="BF"/>
                              <w:spacing w:val="6"/>
                            </w:rPr>
                            <w:alias w:val="Insira o número do Contrato"/>
                            <w:tag w:val="Insira o número do Contrato"/>
                            <w:id w:val="1601448656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alias w:val="Insira o nº do Contrato"/>
                                <w:tag w:val=""/>
                                <w:id w:val="-172729402"/>
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<w:text/>
                              </w:sdtPr>
                              <w:sdtEndPr/>
                              <w:sdtContent>
                                <w:del w:id="8" w:author="Hector Andersen Pires Ribeiro da Silva" w:date="2024-08-23T09:20:00Z">
                                  <w:r w:rsidRPr="00A11E3C" w:rsidDel="003D337D">
                                    <w:rPr>
                                      <w:rFonts w:ascii="Calibri" w:hAnsi="Calibri" w:cs="Tahoma"/>
                                      <w:b/>
                                      <w:smallCaps/>
                                      <w:color w:val="E36C0A" w:themeColor="accent6" w:themeShade="BF"/>
                                      <w:spacing w:val="6"/>
                                      <w:highlight w:val="lightGray"/>
                                    </w:rPr>
                                    <w:delText>digite</w:delText>
                                  </w:r>
                                </w:del>
                              </w:sdtContent>
                            </w:sdt>
                          </w:sdtContent>
                        </w:sdt>
                        <w:r w:rsidRPr="00F6741D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 xml:space="preserve"> </w:t>
                        </w:r>
                        <w:r w:rsidRPr="00775354">
                          <w:rPr>
                            <w:rFonts w:cstheme="minorHAnsi"/>
                          </w:rPr>
                          <w:t>(“Contrato”)</w:t>
                        </w:r>
                        <w:r w:rsidRPr="00413C2F">
                          <w:rPr>
                            <w:rFonts w:cstheme="minorHAnsi"/>
                          </w:rPr>
                          <w:t xml:space="preserve">, </w:t>
                        </w:r>
                        <w:r w:rsidRPr="0077518D">
                          <w:rPr>
                            <w:rFonts w:cstheme="minorHAnsi"/>
                          </w:rPr>
                          <w:t xml:space="preserve">que traz complementos e se sobrepõe, </w:t>
                        </w:r>
                        <w:r>
                          <w:rPr>
                            <w:rFonts w:cstheme="minorHAnsi"/>
                          </w:rPr>
                          <w:t>somente naquilo em</w:t>
                        </w:r>
                        <w:r w:rsidRPr="0077518D">
                          <w:rPr>
                            <w:rFonts w:cstheme="minorHAnsi"/>
                          </w:rPr>
                          <w:t xml:space="preserve"> que for conflitante, ao 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contrato geral para fornecimento de bens e serviços para a rede </w:t>
                        </w:r>
                        <w:proofErr w:type="spellStart"/>
                        <w:proofErr w:type="gramStart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sarah</w:t>
                        </w:r>
                        <w:proofErr w:type="spellEnd"/>
                        <w:proofErr w:type="gramEnd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(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cgf)</w:t>
                        </w:r>
                        <w:r w:rsidRPr="00413C2F">
                          <w:rPr>
                            <w:rFonts w:cstheme="minorHAnsi"/>
                          </w:rPr>
                          <w:t xml:space="preserve">, ao </w:t>
                        </w:r>
                        <w:r>
                          <w:rPr>
                            <w:rFonts w:cstheme="minorHAnsi"/>
                          </w:rPr>
                          <w:t xml:space="preserve">qual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  <w:sz w:val="24"/>
                          </w:rPr>
                          <w:t xml:space="preserve"> </w:t>
                        </w:r>
                        <w:r w:rsidRPr="00877AC8">
                          <w:rPr>
                            <w:rFonts w:cstheme="minorHAnsi"/>
                          </w:rPr>
                          <w:t>vincula</w:t>
                        </w:r>
                        <w:r>
                          <w:rPr>
                            <w:rFonts w:cstheme="minorHAnsi"/>
                          </w:rPr>
                          <w:t>-se</w:t>
                        </w:r>
                        <w:r w:rsidRPr="00877AC8">
                          <w:rPr>
                            <w:rFonts w:cstheme="minorHAnsi"/>
                          </w:rPr>
                          <w:t xml:space="preserve"> independentemente de transcrição</w:t>
                        </w:r>
                        <w:r>
                          <w:rPr>
                            <w:rFonts w:cstheme="minorHAnsi"/>
                          </w:rPr>
                          <w:t xml:space="preserve">; </w:t>
                        </w:r>
                        <w:r w:rsidRPr="0077518D">
                          <w:rPr>
                            <w:rFonts w:cstheme="minorHAnsi"/>
                          </w:rPr>
                          <w:t>sendo regido pelos termos do Regulamento de Compras e Contratações da APS, publicado no Diário Oficial da União de 22 de novembro de 2018</w:t>
                        </w:r>
                        <w:r>
                          <w:rPr>
                            <w:rFonts w:cstheme="minorHAnsi"/>
                          </w:rPr>
                          <w:t xml:space="preserve"> (RCC),</w:t>
                        </w:r>
                        <w:r w:rsidRPr="0077518D">
                          <w:rPr>
                            <w:rFonts w:cstheme="minorHAnsi"/>
                          </w:rPr>
                          <w:t xml:space="preserve"> e </w:t>
                        </w:r>
                        <w:r>
                          <w:rPr>
                            <w:rFonts w:cstheme="minorHAnsi"/>
                          </w:rPr>
                          <w:t xml:space="preserve">aplicando-se subsidiariamente </w:t>
                        </w:r>
                        <w:r w:rsidRPr="0077518D">
                          <w:rPr>
                            <w:rFonts w:cstheme="minorHAnsi"/>
                          </w:rPr>
                          <w:t>as legislações brasileiras aplicáveis</w:t>
                        </w:r>
                        <w:r>
                          <w:rPr>
                            <w:rFonts w:cstheme="minorHAnsi"/>
                          </w:rPr>
                          <w:t>.</w:t>
                        </w:r>
                      </w:p>
                      <w:p w:rsidR="00930EA2" w:rsidRDefault="00930EA2"/>
                    </w:txbxContent>
                  </v:textbox>
                </v:shape>
              </v:group>
            </w:pict>
          </mc:Fallback>
        </mc:AlternateContent>
      </w:r>
    </w:p>
    <w:p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B742F0" w:rsidRDefault="00B742F0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:rsidR="009E6630" w:rsidRDefault="00115262" w:rsidP="00A66508">
      <w:pPr>
        <w:tabs>
          <w:tab w:val="left" w:pos="450"/>
          <w:tab w:val="center" w:pos="5387"/>
        </w:tabs>
        <w:spacing w:after="0"/>
        <w:ind w:hanging="1417"/>
        <w:jc w:val="right"/>
        <w:rPr>
          <w:rFonts w:cstheme="minorHAnsi"/>
        </w:rPr>
      </w:pPr>
      <w:r w:rsidRPr="00DF683F"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99C78" wp14:editId="68948E78">
                <wp:simplePos x="0" y="0"/>
                <wp:positionH relativeFrom="column">
                  <wp:posOffset>-189589</wp:posOffset>
                </wp:positionH>
                <wp:positionV relativeFrom="paragraph">
                  <wp:posOffset>144145</wp:posOffset>
                </wp:positionV>
                <wp:extent cx="6042964" cy="1510748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964" cy="15107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EA2" w:rsidRPr="0077518D" w:rsidRDefault="00930EA2" w:rsidP="00115262">
                            <w:pPr>
                              <w:spacing w:after="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r w:rsidRPr="00177289">
                              <w:rPr>
                                <w:rFonts w:ascii="Calibri" w:hAnsi="Calibri" w:cs="Tahoma"/>
                                <w:b/>
                                <w:spacing w:val="6"/>
                              </w:rPr>
                              <w:t>ASSOCIAÇÃO DAS PIONEIRAS SOCIAIS (REDE SARAH)</w:t>
                            </w:r>
                            <w:r w:rsidRPr="00177289">
                              <w:rPr>
                                <w:rFonts w:ascii="Calibri" w:hAnsi="Calibri" w:cs="Tahoma"/>
                                <w:spacing w:val="6"/>
                              </w:rPr>
                              <w:t>,</w:t>
                            </w:r>
                            <w:r w:rsidRPr="002671AB">
                              <w:rPr>
                                <w:rFonts w:ascii="Calibri" w:hAnsi="Calibri" w:cs="Tahoma"/>
                                <w:sz w:val="24"/>
                              </w:rPr>
                              <w:t xml:space="preserve"> </w:t>
                            </w:r>
                            <w:r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</w:t>
                            </w:r>
                            <w:proofErr w:type="gramStart"/>
                            <w:r w:rsidRPr="0077518D">
                              <w:rPr>
                                <w:rFonts w:ascii="Calibri" w:hAnsi="Calibri" w:cs="Tahoma"/>
                              </w:rPr>
                              <w:t>ato representada</w:t>
                            </w:r>
                            <w:proofErr w:type="gramEnd"/>
                            <w:r w:rsidRPr="0077518D">
                              <w:rPr>
                                <w:rFonts w:ascii="Calibri" w:hAnsi="Calibri" w:cs="Tahoma"/>
                              </w:rPr>
                              <w:t xml:space="preserve"> por sua Diretora Tesoureira, Célia Corrêa, brasileira, viúva, economista, portadora da C. I. </w:t>
                            </w:r>
                            <w:proofErr w:type="gramStart"/>
                            <w:r w:rsidRPr="0077518D">
                              <w:rPr>
                                <w:rFonts w:ascii="Calibri" w:hAnsi="Calibri" w:cs="Tahoma"/>
                              </w:rPr>
                              <w:t>nº</w:t>
                            </w:r>
                            <w:proofErr w:type="gramEnd"/>
                            <w:r w:rsidRPr="0077518D">
                              <w:rPr>
                                <w:rFonts w:ascii="Calibri" w:hAnsi="Calibri" w:cs="Tahoma"/>
                              </w:rPr>
                              <w:t xml:space="preserve"> 2.014.673 - SSP/BA, cadastrada no CPF/MF sob o nº 221.301.361-68, residente e domiciliada em Brasília/DF, doravante denominada </w:t>
                            </w:r>
                            <w:r w:rsidRPr="00004272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contratante</w:t>
                            </w:r>
                            <w:r>
                              <w:rPr>
                                <w:rFonts w:ascii="Calibri" w:hAnsi="Calibri" w:cs="Tahoma"/>
                              </w:rPr>
                              <w:t>; e</w:t>
                            </w:r>
                          </w:p>
                          <w:p w:rsidR="00930EA2" w:rsidRDefault="00930EA2" w:rsidP="009E6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" o:spid="_x0000_s1029" type="#_x0000_t202" style="position:absolute;left:0;text-align:left;margin-left:-14.95pt;margin-top:11.35pt;width:475.8pt;height:11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" fillcolor="#f2f2f2 [3052]" stroked="f" strokeweight="2pt">
                <v:stroke linestyle="thinThin"/>
                <v:textbox>
                  <w:txbxContent>
                    <w:p w:rsidR="00930EA2" w:rsidRPr="0077518D" w:rsidRDefault="00930EA2" w:rsidP="00115262">
                      <w:pPr>
                        <w:spacing w:after="0"/>
                        <w:jc w:val="both"/>
                        <w:rPr>
                          <w:rFonts w:ascii="Calibri" w:hAnsi="Calibri" w:cs="Tahoma"/>
                        </w:rPr>
                      </w:pPr>
                      <w:r w:rsidRPr="00177289">
                        <w:rPr>
                          <w:rFonts w:ascii="Calibri" w:hAnsi="Calibri" w:cs="Tahoma"/>
                          <w:b/>
                          <w:spacing w:val="6"/>
                        </w:rPr>
                        <w:t>ASSOCIAÇÃO DAS PIONEIRAS SOCIAIS (REDE SARAH)</w:t>
                      </w:r>
                      <w:r w:rsidRPr="00177289">
                        <w:rPr>
                          <w:rFonts w:ascii="Calibri" w:hAnsi="Calibri" w:cs="Tahoma"/>
                          <w:spacing w:val="6"/>
                        </w:rPr>
                        <w:t>,</w:t>
                      </w:r>
                      <w:r w:rsidRPr="002671AB">
                        <w:rPr>
                          <w:rFonts w:ascii="Calibri" w:hAnsi="Calibri" w:cs="Tahoma"/>
                          <w:sz w:val="24"/>
                        </w:rPr>
                        <w:t xml:space="preserve"> </w:t>
                      </w:r>
                      <w:r w:rsidRPr="0077518D">
                        <w:rPr>
                          <w:rFonts w:ascii="Calibri" w:hAnsi="Calibri" w:cs="Tahoma"/>
                        </w:rPr>
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</w:t>
                      </w:r>
                      <w:proofErr w:type="gramStart"/>
                      <w:r w:rsidRPr="0077518D">
                        <w:rPr>
                          <w:rFonts w:ascii="Calibri" w:hAnsi="Calibri" w:cs="Tahoma"/>
                        </w:rPr>
                        <w:t>ato representada</w:t>
                      </w:r>
                      <w:proofErr w:type="gramEnd"/>
                      <w:r w:rsidRPr="0077518D">
                        <w:rPr>
                          <w:rFonts w:ascii="Calibri" w:hAnsi="Calibri" w:cs="Tahoma"/>
                        </w:rPr>
                        <w:t xml:space="preserve"> por sua Diretora Tesoureira, Célia Corrêa, brasileira, viúva, economista, portadora da C. I. </w:t>
                      </w:r>
                      <w:proofErr w:type="gramStart"/>
                      <w:r w:rsidRPr="0077518D">
                        <w:rPr>
                          <w:rFonts w:ascii="Calibri" w:hAnsi="Calibri" w:cs="Tahoma"/>
                        </w:rPr>
                        <w:t>nº</w:t>
                      </w:r>
                      <w:proofErr w:type="gramEnd"/>
                      <w:r w:rsidRPr="0077518D">
                        <w:rPr>
                          <w:rFonts w:ascii="Calibri" w:hAnsi="Calibri" w:cs="Tahoma"/>
                        </w:rPr>
                        <w:t xml:space="preserve"> 2.014.673 - SSP/BA, cadastrada no CPF/MF sob o nº 221.301.361-68, residente e domiciliada em Brasília/DF, doravante denominada </w:t>
                      </w:r>
                      <w:r w:rsidRPr="00004272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contratante</w:t>
                      </w:r>
                      <w:r>
                        <w:rPr>
                          <w:rFonts w:ascii="Calibri" w:hAnsi="Calibri" w:cs="Tahoma"/>
                        </w:rPr>
                        <w:t>; e</w:t>
                      </w:r>
                    </w:p>
                    <w:p w:rsidR="00930EA2" w:rsidRDefault="00930EA2" w:rsidP="009E6630"/>
                  </w:txbxContent>
                </v:textbox>
              </v:shape>
            </w:pict>
          </mc:Fallback>
        </mc:AlternateContent>
      </w:r>
    </w:p>
    <w:p w:rsidR="009E6630" w:rsidRDefault="009E6630" w:rsidP="00D5615C">
      <w:pPr>
        <w:spacing w:after="0"/>
        <w:ind w:left="-142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:rsidR="000A2E47" w:rsidRDefault="000A78A6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46863500" wp14:editId="25AC1452">
            <wp:simplePos x="0" y="0"/>
            <wp:positionH relativeFrom="column">
              <wp:posOffset>2312035</wp:posOffset>
            </wp:positionH>
            <wp:positionV relativeFrom="paragraph">
              <wp:posOffset>20651</wp:posOffset>
            </wp:positionV>
            <wp:extent cx="781050" cy="781050"/>
            <wp:effectExtent l="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o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E47" w:rsidRDefault="000A2E47" w:rsidP="00D5615C">
      <w:pPr>
        <w:tabs>
          <w:tab w:val="left" w:pos="4253"/>
        </w:tabs>
        <w:spacing w:after="0"/>
        <w:ind w:left="-142" w:firstLine="851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9E6630" w:rsidRDefault="00771D76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DFE0E" wp14:editId="10580587">
                <wp:simplePos x="0" y="0"/>
                <wp:positionH relativeFrom="column">
                  <wp:posOffset>-189589</wp:posOffset>
                </wp:positionH>
                <wp:positionV relativeFrom="paragraph">
                  <wp:posOffset>86194</wp:posOffset>
                </wp:positionV>
                <wp:extent cx="6042964" cy="1391285"/>
                <wp:effectExtent l="0" t="0" r="0" b="635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964" cy="1391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EA2" w:rsidRPr="00424CA8" w:rsidRDefault="000464E1" w:rsidP="00424CA8">
                            <w:pPr>
                              <w:spacing w:after="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</w:rPr>
                                <w:alias w:val="Insira a razão social do fornecedor"/>
                                <w:tag w:val="Insira a razão social do fornecedor"/>
                                <w:id w:val="-2052531225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libri" w:hAnsi="Calibri" w:cs="Tahoma"/>
                                      <w:b/>
                                    </w:rPr>
                                    <w:alias w:val="Assunto"/>
                                    <w:tag w:val=""/>
                                    <w:id w:val="1690336727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30EA2" w:rsidRPr="00A11E3C">
                                      <w:rPr>
                                        <w:rFonts w:ascii="Calibri" w:hAnsi="Calibri" w:cs="Tahoma"/>
                                        <w:b/>
                                        <w:highlight w:val="lightGray"/>
                                      </w:rPr>
                                      <w:t>DIGITE</w:t>
                                    </w:r>
                                  </w:sdtContent>
                                </w:sdt>
                              </w:sdtContent>
                            </w:sdt>
                            <w:proofErr w:type="gramStart"/>
                            <w:r w:rsidR="00930EA2" w:rsidRPr="0077518D">
                              <w:rPr>
                                <w:rFonts w:ascii="Calibri" w:hAnsi="Calibri" w:cs="Tahoma"/>
                                <w:b/>
                              </w:rPr>
                              <w:t>.,</w:t>
                            </w:r>
                            <w:proofErr w:type="gramEnd"/>
                            <w:r w:rsidR="00930EA2" w:rsidRPr="0077518D">
                              <w:rPr>
                                <w:rFonts w:ascii="Calibri" w:hAnsi="Calibri" w:cs="Tahoma"/>
                                <w:b/>
                              </w:rPr>
                              <w:t xml:space="preserve"> </w:t>
                            </w:r>
                            <w:r w:rsidR="00930EA2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inscrita no CNPJ/MF sob o nº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CNPJ do fornecedor"/>
                                <w:tag w:val="Insira o CNPJ do fornecedor"/>
                                <w:id w:val="1291094080"/>
                                <w:showingPlcHdr/>
                              </w:sdtPr>
                              <w:sdtEndPr/>
                              <w:sdtContent>
                                <w:r w:rsidR="00930EA2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30EA2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r w:rsidR="00930EA2" w:rsidRPr="002671AB">
                              <w:rPr>
                                <w:rFonts w:ascii="Calibri" w:hAnsi="Calibri" w:cs="Tahoma"/>
                              </w:rPr>
                              <w:t>e sediada na</w:t>
                            </w:r>
                            <w:r w:rsidR="00930EA2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endereço do fornecedor"/>
                                <w:tag w:val="Insira o endereço do fornecedor"/>
                                <w:id w:val="-1072503507"/>
                                <w:showingPlcHdr/>
                              </w:sdtPr>
                              <w:sdtEndPr/>
                              <w:sdtContent>
                                <w:r w:rsidR="00930EA2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30EA2">
                              <w:rPr>
                                <w:rFonts w:ascii="Calibri" w:hAnsi="Calibri" w:cs="Tahoma"/>
                              </w:rPr>
                              <w:t xml:space="preserve">, </w:t>
                            </w:r>
                            <w:r w:rsidR="00930EA2" w:rsidRPr="002671AB">
                              <w:rPr>
                                <w:rFonts w:ascii="Calibri" w:hAnsi="Calibri" w:cs="Tahoma"/>
                              </w:rPr>
                              <w:t>neste ato devidamente representada por</w:t>
                            </w:r>
                            <w:r w:rsidR="00930EA2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nome e qualificação do representante legal do fornecedor"/>
                                <w:tag w:val="Inserir nome e qualificação do representante legal do fornecedor"/>
                                <w:id w:val="-1071958383"/>
                                <w:showingPlcHdr/>
                              </w:sdtPr>
                              <w:sdtEndPr/>
                              <w:sdtContent>
                                <w:r w:rsidR="00930EA2" w:rsidRPr="00A11E3C">
                                  <w:rPr>
                                    <w:rFonts w:ascii="Calibri" w:hAnsi="Calibri" w:cs="Tahoma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30EA2" w:rsidRPr="002671AB">
                              <w:rPr>
                                <w:rFonts w:ascii="Calibri" w:hAnsi="Calibri" w:cs="Tahoma"/>
                              </w:rPr>
                              <w:t>, residente e domiciliado em</w:t>
                            </w:r>
                            <w:r w:rsidR="00930EA2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endereço do representante legal do fornecedor"/>
                                <w:tag w:val="Inserir endereço do representante legal do fornecedor"/>
                                <w:id w:val="711541513"/>
                                <w:showingPlcHdr/>
                              </w:sdtPr>
                              <w:sdtEndPr/>
                              <w:sdtContent>
                                <w:r w:rsidR="00930EA2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30EA2" w:rsidRPr="002671AB">
                              <w:rPr>
                                <w:rFonts w:ascii="Calibri" w:hAnsi="Calibri" w:cs="Tahoma"/>
                              </w:rPr>
                              <w:t xml:space="preserve">, doravante denominada </w:t>
                            </w:r>
                            <w:r w:rsidR="00930EA2" w:rsidRPr="002671AB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contratada</w:t>
                            </w:r>
                            <w:r w:rsidR="00930EA2">
                              <w:rPr>
                                <w:rFonts w:ascii="Calibri" w:hAnsi="Calibri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14.95pt;margin-top:6.8pt;width:475.8pt;height:10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" fillcolor="#f2f2f2 [3052]" stroked="f" strokeweight="2pt">
                <v:stroke linestyle="thinThin"/>
                <v:textbox style="mso-fit-shape-to-text:t">
                  <w:txbxContent>
                    <w:p w:rsidR="00930EA2" w:rsidRPr="00424CA8" w:rsidRDefault="00930EA2" w:rsidP="00424CA8">
                      <w:pPr>
                        <w:spacing w:after="0"/>
                        <w:jc w:val="both"/>
                        <w:rPr>
                          <w:rFonts w:ascii="Calibri" w:hAnsi="Calibri" w:cs="Tahoma"/>
                        </w:rPr>
                      </w:pPr>
                      <w:sdt>
                        <w:sdtPr>
                          <w:rPr>
                            <w:rFonts w:ascii="Calibri" w:hAnsi="Calibri" w:cs="Tahoma"/>
                            <w:b/>
                          </w:rPr>
                          <w:alias w:val="Insira a razão social do fornecedor"/>
                          <w:tag w:val="Insira a razão social do fornecedor"/>
                          <w:id w:val="-2052531225"/>
                        </w:sdtPr>
                        <w:sdtContent>
                          <w:sdt>
                            <w:sdtPr>
                              <w:rPr>
                                <w:rFonts w:ascii="Calibri" w:hAnsi="Calibri" w:cs="Tahoma"/>
                                <w:b/>
                              </w:rPr>
                              <w:alias w:val="Assunto"/>
                              <w:tag w:val=""/>
                              <w:id w:val="1690336727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A11E3C">
                                <w:rPr>
                                  <w:rFonts w:ascii="Calibri" w:hAnsi="Calibri" w:cs="Tahoma"/>
                                  <w:b/>
                                  <w:highlight w:val="lightGray"/>
                                </w:rPr>
                                <w:t>DIGITE</w:t>
                              </w:r>
                            </w:sdtContent>
                          </w:sdt>
                        </w:sdtContent>
                      </w:sdt>
                      <w:proofErr w:type="gramStart"/>
                      <w:r w:rsidRPr="0077518D">
                        <w:rPr>
                          <w:rFonts w:ascii="Calibri" w:hAnsi="Calibri" w:cs="Tahoma"/>
                          <w:b/>
                        </w:rPr>
                        <w:t>.,</w:t>
                      </w:r>
                      <w:proofErr w:type="gramEnd"/>
                      <w:r w:rsidRPr="0077518D">
                        <w:rPr>
                          <w:rFonts w:ascii="Calibri" w:hAnsi="Calibri" w:cs="Tahoma"/>
                          <w:b/>
                        </w:rPr>
                        <w:t xml:space="preserve"> </w:t>
                      </w:r>
                      <w:r w:rsidRPr="0077518D">
                        <w:rPr>
                          <w:rFonts w:ascii="Calibri" w:hAnsi="Calibri" w:cs="Tahoma"/>
                        </w:rPr>
                        <w:t xml:space="preserve">pessoa jurídica de direito privado, inscrita no CNPJ/MF sob o nº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CNPJ do fornecedor"/>
                          <w:tag w:val="Insira o CNPJ do fornecedor"/>
                          <w:id w:val="1291094080"/>
                          <w:showingPlcHdr/>
                        </w:sdtPr>
                        <w:sdtContent>
                          <w:r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>
                        <w:rPr>
                          <w:rFonts w:ascii="Calibri" w:hAnsi="Calibri" w:cs="Tahoma"/>
                        </w:rPr>
                        <w:t xml:space="preserve"> </w:t>
                      </w:r>
                      <w:r w:rsidRPr="002671AB">
                        <w:rPr>
                          <w:rFonts w:ascii="Calibri" w:hAnsi="Calibri" w:cs="Tahoma"/>
                        </w:rPr>
                        <w:t>e sediada na</w:t>
                      </w:r>
                      <w:r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endereço do fornecedor"/>
                          <w:tag w:val="Insira o endereço do fornecedor"/>
                          <w:id w:val="-1072503507"/>
                          <w:showingPlcHdr/>
                        </w:sdtPr>
                        <w:sdtContent>
                          <w:r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>
                        <w:rPr>
                          <w:rFonts w:ascii="Calibri" w:hAnsi="Calibri" w:cs="Tahoma"/>
                        </w:rPr>
                        <w:t xml:space="preserve">, </w:t>
                      </w:r>
                      <w:r w:rsidRPr="002671AB">
                        <w:rPr>
                          <w:rFonts w:ascii="Calibri" w:hAnsi="Calibri" w:cs="Tahoma"/>
                        </w:rPr>
                        <w:t>neste ato devidamente representada por</w:t>
                      </w:r>
                      <w:r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nome e qualificação do representante legal do fornecedor"/>
                          <w:tag w:val="Inserir nome e qualificação do representante legal do fornecedor"/>
                          <w:id w:val="-1071958383"/>
                          <w:showingPlcHdr/>
                        </w:sdtPr>
                        <w:sdtContent>
                          <w:r w:rsidRPr="00A11E3C">
                            <w:rPr>
                              <w:rFonts w:ascii="Calibri" w:hAnsi="Calibri" w:cs="Tahoma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Pr="002671AB">
                        <w:rPr>
                          <w:rFonts w:ascii="Calibri" w:hAnsi="Calibri" w:cs="Tahoma"/>
                        </w:rPr>
                        <w:t>, residente e domiciliado em</w:t>
                      </w:r>
                      <w:r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endereço do representante legal do fornecedor"/>
                          <w:tag w:val="Inserir endereço do representante legal do fornecedor"/>
                          <w:id w:val="711541513"/>
                          <w:showingPlcHdr/>
                        </w:sdtPr>
                        <w:sdtContent>
                          <w:r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Pr="002671AB">
                        <w:rPr>
                          <w:rFonts w:ascii="Calibri" w:hAnsi="Calibri" w:cs="Tahoma"/>
                        </w:rPr>
                        <w:t xml:space="preserve">, doravante denominada </w:t>
                      </w:r>
                      <w:r w:rsidRPr="002671AB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contratada</w:t>
                      </w:r>
                      <w:r>
                        <w:rPr>
                          <w:rFonts w:ascii="Calibri" w:hAnsi="Calibri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:rsidR="00871E6B" w:rsidRDefault="00871E6B" w:rsidP="00D5615C">
      <w:pPr>
        <w:spacing w:after="0"/>
        <w:ind w:left="-142" w:firstLine="851"/>
        <w:jc w:val="both"/>
        <w:rPr>
          <w:rFonts w:cstheme="minorHAnsi"/>
        </w:rPr>
      </w:pPr>
    </w:p>
    <w:p w:rsidR="00871E6B" w:rsidRDefault="00871E6B" w:rsidP="00D5615C">
      <w:pPr>
        <w:spacing w:after="0"/>
        <w:ind w:left="-142" w:firstLine="851"/>
        <w:jc w:val="both"/>
        <w:rPr>
          <w:rFonts w:cstheme="minorHAnsi"/>
        </w:rPr>
      </w:pPr>
    </w:p>
    <w:p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:rsidTr="00FF489A"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primeira - objeto</w:t>
            </w:r>
          </w:p>
        </w:tc>
      </w:tr>
    </w:tbl>
    <w:p w:rsidR="00D30A4F" w:rsidRPr="0077518D" w:rsidRDefault="00D30A4F" w:rsidP="00D5615C">
      <w:pPr>
        <w:tabs>
          <w:tab w:val="left" w:pos="426"/>
        </w:tabs>
        <w:spacing w:after="0"/>
        <w:jc w:val="both"/>
        <w:rPr>
          <w:rFonts w:cstheme="minorHAnsi"/>
        </w:rPr>
      </w:pPr>
    </w:p>
    <w:p w:rsidR="00BE1B3E" w:rsidRPr="00F6741D" w:rsidRDefault="00505A3C" w:rsidP="00BE1B3E">
      <w:pPr>
        <w:pStyle w:val="PargrafodaLista"/>
        <w:numPr>
          <w:ilvl w:val="0"/>
          <w:numId w:val="40"/>
        </w:numPr>
        <w:tabs>
          <w:tab w:val="left" w:pos="142"/>
        </w:tabs>
        <w:spacing w:after="0"/>
        <w:ind w:left="-142" w:firstLine="0"/>
        <w:jc w:val="both"/>
        <w:rPr>
          <w:rFonts w:cstheme="minorHAnsi"/>
        </w:rPr>
      </w:pPr>
      <w:r w:rsidRPr="00F6741D">
        <w:rPr>
          <w:rFonts w:cstheme="minorHAnsi"/>
        </w:rPr>
        <w:t xml:space="preserve">O </w:t>
      </w:r>
      <w:r w:rsidR="00A16F10" w:rsidRPr="00F6741D">
        <w:rPr>
          <w:rFonts w:cstheme="minorHAnsi"/>
        </w:rPr>
        <w:t>presente instrumento trata d</w:t>
      </w:r>
      <w:r w:rsidR="007B41C9" w:rsidRPr="00F6741D">
        <w:rPr>
          <w:rFonts w:cstheme="minorHAnsi"/>
        </w:rPr>
        <w:t>o</w:t>
      </w:r>
      <w:r w:rsidRPr="00F6741D">
        <w:rPr>
          <w:rFonts w:cstheme="minorHAnsi"/>
        </w:rPr>
        <w:t xml:space="preserve"> fornecimento de </w:t>
      </w:r>
      <w:r w:rsidR="0054445D" w:rsidRPr="00F6741D">
        <w:rPr>
          <w:rFonts w:cstheme="minorHAnsi"/>
        </w:rPr>
        <w:t>bens</w:t>
      </w:r>
      <w:r w:rsidRPr="00F6741D">
        <w:rPr>
          <w:rFonts w:cstheme="minorHAnsi"/>
        </w:rPr>
        <w:t xml:space="preserve">, pela </w:t>
      </w:r>
      <w:r w:rsidR="00D5615C" w:rsidRPr="00F6741D">
        <w:rPr>
          <w:rFonts w:ascii="Calibri" w:hAnsi="Calibri" w:cs="Tahoma"/>
          <w:smallCaps/>
          <w:sz w:val="24"/>
        </w:rPr>
        <w:t>contratada</w:t>
      </w:r>
      <w:r w:rsidR="00D5615C" w:rsidRPr="00F6741D">
        <w:rPr>
          <w:rFonts w:cstheme="minorHAnsi"/>
          <w:sz w:val="24"/>
        </w:rPr>
        <w:t xml:space="preserve"> </w:t>
      </w:r>
      <w:r w:rsidRPr="00F6741D">
        <w:rPr>
          <w:rFonts w:cstheme="minorHAnsi"/>
        </w:rPr>
        <w:t xml:space="preserve">à </w:t>
      </w:r>
      <w:r w:rsidR="00D5615C" w:rsidRPr="00F6741D">
        <w:rPr>
          <w:rFonts w:ascii="Calibri" w:hAnsi="Calibri" w:cs="Tahoma"/>
          <w:smallCaps/>
          <w:sz w:val="24"/>
        </w:rPr>
        <w:t>contratante</w:t>
      </w:r>
      <w:r w:rsidRPr="00F6741D">
        <w:rPr>
          <w:rFonts w:cstheme="minorHAnsi"/>
        </w:rPr>
        <w:t xml:space="preserve">, cujo objeto é: </w:t>
      </w:r>
      <w:sdt>
        <w:sdtPr>
          <w:rPr>
            <w:rFonts w:cstheme="minorHAnsi"/>
          </w:rPr>
          <w:alias w:val="Inserir objeto da contratação"/>
          <w:tag w:val="Inserir objeto da contratação"/>
          <w:id w:val="-503360221"/>
          <w:placeholder>
            <w:docPart w:val="D5B4F4D935D7482B969329BF55722FD9"/>
          </w:placeholder>
          <w:showingPlcHdr/>
        </w:sdtPr>
        <w:sdtEndPr/>
        <w:sdtContent>
          <w:r w:rsidR="00FA322C" w:rsidRPr="00A11E3C">
            <w:rPr>
              <w:rFonts w:cstheme="minorHAnsi"/>
              <w:highlight w:val="lightGray"/>
            </w:rPr>
            <w:t>digite</w:t>
          </w:r>
        </w:sdtContent>
      </w:sdt>
      <w:r w:rsidR="00C91C4C">
        <w:rPr>
          <w:rFonts w:cstheme="minorHAnsi"/>
        </w:rPr>
        <w:t xml:space="preserve"> </w:t>
      </w:r>
      <w:r w:rsidRPr="00F6741D">
        <w:rPr>
          <w:rFonts w:cstheme="minorHAnsi"/>
        </w:rPr>
        <w:t>(“Fornecimento”), que ser</w:t>
      </w:r>
      <w:r w:rsidR="00A16F10" w:rsidRPr="00F6741D">
        <w:rPr>
          <w:rFonts w:cstheme="minorHAnsi"/>
        </w:rPr>
        <w:t>á</w:t>
      </w:r>
      <w:r w:rsidRPr="00F6741D">
        <w:rPr>
          <w:rFonts w:cstheme="minorHAnsi"/>
        </w:rPr>
        <w:t xml:space="preserve"> realizado nas condições estabelecidas no Anexo I</w:t>
      </w:r>
      <w:r w:rsidR="00BA052A" w:rsidRPr="00F6741D">
        <w:rPr>
          <w:rFonts w:cstheme="minorHAnsi"/>
        </w:rPr>
        <w:t>I</w:t>
      </w:r>
      <w:r w:rsidRPr="00F6741D">
        <w:rPr>
          <w:rFonts w:cstheme="minorHAnsi"/>
        </w:rPr>
        <w:t xml:space="preserve"> - Termo de Referência, na(s) seguinte(s) </w:t>
      </w:r>
      <w:r w:rsidR="0059507E" w:rsidRPr="00F6741D">
        <w:rPr>
          <w:rFonts w:cstheme="minorHAnsi"/>
        </w:rPr>
        <w:t>Unidade(s):</w:t>
      </w:r>
      <w:r w:rsidR="00750B4C" w:rsidRPr="00F6741D">
        <w:rPr>
          <w:rFonts w:cstheme="minorHAnsi"/>
        </w:rPr>
        <w:t xml:space="preserve"> </w:t>
      </w:r>
      <w:r w:rsidR="00750B4C" w:rsidRPr="00F6741D">
        <w:rPr>
          <w:rFonts w:cstheme="minorHAnsi"/>
        </w:rPr>
        <w:fldChar w:fldCharType="begin"/>
      </w:r>
      <w:r w:rsidR="00750B4C" w:rsidRPr="00F6741D">
        <w:rPr>
          <w:rFonts w:cstheme="minorHAnsi"/>
        </w:rPr>
        <w:instrText xml:space="preserve"> DOCPROPERTY  caRegion  \* MERGEFORMAT </w:instrText>
      </w:r>
      <w:r w:rsidR="00750B4C" w:rsidRPr="00F6741D">
        <w:rPr>
          <w:rFonts w:cstheme="minorHAnsi"/>
        </w:rPr>
        <w:fldChar w:fldCharType="separate"/>
      </w:r>
      <w:r w:rsidR="00750B4C" w:rsidRPr="00F6741D">
        <w:rPr>
          <w:rFonts w:cstheme="minorHAnsi"/>
        </w:rPr>
        <w:t xml:space="preserve"> </w:t>
      </w:r>
      <w:proofErr w:type="gramStart"/>
      <w:r w:rsidR="00750B4C" w:rsidRPr="00F6741D">
        <w:rPr>
          <w:rFonts w:cstheme="minorHAnsi"/>
        </w:rPr>
        <w:fldChar w:fldCharType="end"/>
      </w:r>
      <w:proofErr w:type="gramEnd"/>
    </w:p>
    <w:p w:rsidR="00505A3C" w:rsidRDefault="00505A3C" w:rsidP="00D5615C">
      <w:pPr>
        <w:pStyle w:val="PargrafodaLista"/>
        <w:tabs>
          <w:tab w:val="left" w:pos="142"/>
        </w:tabs>
        <w:spacing w:after="0"/>
        <w:ind w:left="-142"/>
        <w:jc w:val="both"/>
        <w:rPr>
          <w:rFonts w:cstheme="minorHAnsi"/>
        </w:rPr>
      </w:pPr>
    </w:p>
    <w:p w:rsidR="00F6741D" w:rsidRPr="00C062A5" w:rsidRDefault="00F6741D" w:rsidP="00D5615C">
      <w:pPr>
        <w:pStyle w:val="PargrafodaLista"/>
        <w:tabs>
          <w:tab w:val="left" w:pos="142"/>
        </w:tabs>
        <w:spacing w:after="0"/>
        <w:ind w:left="-142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:rsidTr="00FF489A">
        <w:trPr>
          <w:trHeight w:val="269"/>
        </w:trPr>
        <w:tc>
          <w:tcPr>
            <w:tcW w:w="6946" w:type="dxa"/>
            <w:shd w:val="clear" w:color="auto" w:fill="F2F2F2" w:themeFill="background1" w:themeFillShade="F2"/>
          </w:tcPr>
          <w:p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lastRenderedPageBreak/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segunda - anexos</w:t>
            </w:r>
          </w:p>
        </w:tc>
      </w:tr>
    </w:tbl>
    <w:p w:rsidR="00D30A4F" w:rsidRPr="0077518D" w:rsidRDefault="00D30A4F" w:rsidP="00D5615C">
      <w:pPr>
        <w:spacing w:after="0"/>
        <w:jc w:val="both"/>
        <w:rPr>
          <w:rFonts w:cstheme="minorHAnsi"/>
          <w:b/>
          <w:bCs/>
        </w:rPr>
      </w:pPr>
    </w:p>
    <w:p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Os anexos abaixo elencados são partes integrantes deste Contrato, que determinam as condições de execução do objeto contratado e, em caso de conflito entre as disposições de tais instrumentos, será respeitada a ordem de precedência descrita abaixo, sendo certo que este Contrato prevalecerá sobre todos os demais:</w:t>
      </w:r>
    </w:p>
    <w:p w:rsidR="000C4079" w:rsidRDefault="000C4079" w:rsidP="00D5615C">
      <w:pPr>
        <w:spacing w:after="0"/>
        <w:ind w:left="-142"/>
        <w:jc w:val="both"/>
        <w:rPr>
          <w:rFonts w:cstheme="minorHAnsi"/>
          <w:b/>
        </w:rPr>
      </w:pPr>
    </w:p>
    <w:p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 – </w:t>
      </w:r>
      <w:r w:rsidR="007B41C9" w:rsidRPr="00004272">
        <w:rPr>
          <w:rFonts w:cstheme="minorHAnsi"/>
        </w:rPr>
        <w:t>Graduação de Infrações Administrativas</w:t>
      </w:r>
      <w:r w:rsidRPr="00004272">
        <w:rPr>
          <w:rFonts w:cstheme="minorHAnsi"/>
        </w:rPr>
        <w:t>;</w:t>
      </w:r>
    </w:p>
    <w:p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II – </w:t>
      </w:r>
      <w:r w:rsidR="007B41C9" w:rsidRPr="00004272">
        <w:rPr>
          <w:rFonts w:cstheme="minorHAnsi"/>
        </w:rPr>
        <w:t xml:space="preserve">Termo de Referência (“TR”); </w:t>
      </w:r>
      <w:proofErr w:type="gramStart"/>
      <w:r w:rsidR="007B41C9" w:rsidRPr="00004272">
        <w:rPr>
          <w:rFonts w:cstheme="minorHAnsi"/>
        </w:rPr>
        <w:t>e</w:t>
      </w:r>
      <w:proofErr w:type="gramEnd"/>
    </w:p>
    <w:p w:rsidR="000C4079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>Anexo III</w:t>
      </w:r>
      <w:r w:rsidRPr="0077518D">
        <w:rPr>
          <w:rFonts w:cstheme="minorHAnsi"/>
          <w:b/>
        </w:rPr>
        <w:t xml:space="preserve"> </w:t>
      </w:r>
      <w:r w:rsidRPr="0077518D">
        <w:rPr>
          <w:rFonts w:cstheme="minorHAnsi"/>
        </w:rPr>
        <w:t xml:space="preserve">– Proposta Comercial 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b/>
          <w:sz w:val="24"/>
        </w:rPr>
        <w:t xml:space="preserve"> </w:t>
      </w:r>
      <w:r w:rsidRPr="0077518D">
        <w:rPr>
          <w:rFonts w:cstheme="minorHAnsi"/>
        </w:rPr>
        <w:t>nº</w:t>
      </w:r>
      <w:r w:rsidR="00C91C4C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o nº da proposta"/>
          <w:tag w:val="Insira o nº da proposta"/>
          <w:id w:val="-27420178"/>
          <w:placeholder>
            <w:docPart w:val="26393318F835425EB54B62CD17E95B8C"/>
          </w:placeholder>
          <w:showingPlcHdr/>
        </w:sdtPr>
        <w:sdtEndPr/>
        <w:sdtContent>
          <w:r w:rsidR="00C91C4C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, datada de</w:t>
      </w:r>
      <w:r w:rsidR="00C91C4C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a data de emissão da proposta pelo fornecedor"/>
          <w:tag w:val="Insira a data de emissão da proposta pelo fornecedor"/>
          <w:id w:val="37715694"/>
          <w:placeholder>
            <w:docPart w:val="E760A78C3C554E71A5DFDC62DB4D1BC3"/>
          </w:placeholder>
          <w:showingPlcHdr/>
        </w:sdtPr>
        <w:sdtEndPr/>
        <w:sdtContent>
          <w:r w:rsidR="00C91C4C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.</w:t>
      </w:r>
    </w:p>
    <w:p w:rsidR="000C4079" w:rsidRPr="0077518D" w:rsidRDefault="000C4079" w:rsidP="00D5615C">
      <w:pPr>
        <w:spacing w:after="0"/>
        <w:ind w:left="-142"/>
        <w:jc w:val="both"/>
        <w:rPr>
          <w:rFonts w:cstheme="minorHAnsi"/>
          <w:b/>
          <w:bCs/>
        </w:rPr>
      </w:pPr>
    </w:p>
    <w:p w:rsidR="000C4079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 O objeto contratado será executado rigorosamente de acordo com as normas e </w:t>
      </w:r>
      <w:r w:rsidRPr="009E6630">
        <w:rPr>
          <w:rFonts w:eastAsia="Calibri" w:cstheme="minorHAnsi"/>
        </w:rPr>
        <w:t xml:space="preserve">as especificações técnicas </w:t>
      </w:r>
      <w:r w:rsidRPr="009E6630">
        <w:rPr>
          <w:rFonts w:cstheme="minorHAnsi"/>
        </w:rPr>
        <w:t xml:space="preserve">estabelecidas no </w:t>
      </w:r>
      <w:r w:rsidRPr="009E6630">
        <w:rPr>
          <w:rFonts w:cstheme="minorHAnsi"/>
          <w:bCs/>
        </w:rPr>
        <w:t>TR</w:t>
      </w:r>
      <w:r w:rsidRPr="009E6630">
        <w:rPr>
          <w:rFonts w:cstheme="minorHAnsi"/>
        </w:rPr>
        <w:t>.</w:t>
      </w:r>
    </w:p>
    <w:p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As Partes acordam que as condições deste Contrato e de seus respectivos Anexos I e II supramencionados se sobrepõem àquelas previstas no </w:t>
      </w:r>
      <w:r w:rsidR="00004272" w:rsidRPr="00004272">
        <w:rPr>
          <w:rFonts w:ascii="Calibri" w:hAnsi="Calibri" w:cs="Tahoma"/>
          <w:smallCaps/>
          <w:sz w:val="24"/>
        </w:rPr>
        <w:t>cgf</w:t>
      </w:r>
      <w:r w:rsidRPr="009E6630">
        <w:rPr>
          <w:rFonts w:cstheme="minorHAnsi"/>
        </w:rPr>
        <w:t xml:space="preserve">, no </w:t>
      </w:r>
      <w:r w:rsidR="00004272" w:rsidRPr="00004272">
        <w:rPr>
          <w:rFonts w:cstheme="minorHAnsi"/>
          <w:smallCaps/>
          <w:sz w:val="24"/>
        </w:rPr>
        <w:t>pedido</w:t>
      </w:r>
      <w:r w:rsidR="00004272" w:rsidRPr="00004272">
        <w:rPr>
          <w:rFonts w:cstheme="minorHAnsi"/>
          <w:sz w:val="24"/>
        </w:rPr>
        <w:t xml:space="preserve"> </w:t>
      </w:r>
      <w:r w:rsidRPr="009E6630">
        <w:rPr>
          <w:rFonts w:cstheme="minorHAnsi"/>
        </w:rPr>
        <w:t xml:space="preserve">e nos demais documentos emitidos para o cumprimento do objeto contratado, no que lhe forem conflitantes. </w:t>
      </w:r>
    </w:p>
    <w:p w:rsidR="00434F73" w:rsidRPr="0077518D" w:rsidRDefault="00434F73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terceira - prazo de vigência</w:t>
            </w:r>
            <w:r w:rsidRPr="00115262">
              <w:rPr>
                <w:rFonts w:cstheme="minorHAnsi"/>
                <w:b/>
                <w:smallCaps/>
              </w:rPr>
              <w:t xml:space="preserve"> </w:t>
            </w:r>
          </w:p>
        </w:tc>
      </w:tr>
    </w:tbl>
    <w:p w:rsidR="00BF5717" w:rsidRDefault="00BF5717" w:rsidP="00D5615C">
      <w:pPr>
        <w:spacing w:after="0"/>
        <w:jc w:val="both"/>
        <w:rPr>
          <w:rFonts w:cstheme="minorHAnsi"/>
          <w:b/>
        </w:rPr>
      </w:pPr>
    </w:p>
    <w:p w:rsidR="000C4079" w:rsidRDefault="000C4079" w:rsidP="00D5615C">
      <w:pPr>
        <w:pStyle w:val="PargrafodaLista"/>
        <w:numPr>
          <w:ilvl w:val="1"/>
          <w:numId w:val="14"/>
        </w:numPr>
        <w:tabs>
          <w:tab w:val="left" w:pos="284"/>
          <w:tab w:val="left" w:pos="426"/>
        </w:tabs>
        <w:spacing w:after="0"/>
        <w:ind w:left="-142" w:firstLine="0"/>
        <w:jc w:val="both"/>
        <w:rPr>
          <w:rFonts w:ascii="Calibri" w:hAnsi="Calibri" w:cs="Calibri"/>
          <w:b/>
        </w:rPr>
      </w:pPr>
      <w:r w:rsidRPr="00C062A5">
        <w:rPr>
          <w:rFonts w:ascii="Calibri" w:hAnsi="Calibri" w:cs="Calibri"/>
        </w:rPr>
        <w:t xml:space="preserve">O presente Contrato vigorará a partir </w:t>
      </w:r>
      <w:r w:rsidR="008D7132">
        <w:rPr>
          <w:rFonts w:ascii="Calibri" w:hAnsi="Calibri" w:cs="Calibri"/>
        </w:rPr>
        <w:t>de sua</w:t>
      </w:r>
      <w:r w:rsidRPr="00C062A5">
        <w:rPr>
          <w:rFonts w:ascii="Calibri" w:hAnsi="Calibri" w:cs="Calibri"/>
        </w:rPr>
        <w:t xml:space="preserve"> data de assinatura</w:t>
      </w:r>
      <w:r>
        <w:rPr>
          <w:rFonts w:ascii="Calibri" w:hAnsi="Calibri" w:cs="Calibri"/>
        </w:rPr>
        <w:t>,</w:t>
      </w:r>
      <w:r w:rsidRPr="00C062A5">
        <w:rPr>
          <w:rFonts w:ascii="Calibri" w:hAnsi="Calibri" w:cs="Calibri"/>
        </w:rPr>
        <w:t xml:space="preserve"> </w:t>
      </w:r>
      <w:r w:rsidR="00E97D5F">
        <w:rPr>
          <w:rFonts w:ascii="Calibri" w:hAnsi="Calibri" w:cs="Calibri"/>
        </w:rPr>
        <w:t>pelo prazo de</w:t>
      </w:r>
      <w:del w:id="9" w:author="Hector Andersen Pires Ribeiro da Silva" w:date="2024-08-23T09:34:00Z">
        <w:r w:rsidR="00E97D5F" w:rsidDel="00930EA2">
          <w:rPr>
            <w:rFonts w:ascii="Calibri" w:hAnsi="Calibri" w:cs="Calibri"/>
          </w:rPr>
          <w:delText xml:space="preserve"> </w:delText>
        </w:r>
      </w:del>
      <w:customXmlDelRangeStart w:id="10" w:author="Hector Andersen Pires Ribeiro da Silva" w:date="2024-08-23T09:34:00Z"/>
      <w:sdt>
        <w:sdtPr>
          <w:rPr>
            <w:rFonts w:ascii="Calibri" w:hAnsi="Calibri" w:cs="Calibri"/>
          </w:rPr>
          <w:alias w:val="Inserir o prazo de vigência do Contrato"/>
          <w:tag w:val="Inserir o prazo de vigência do Contrato"/>
          <w:id w:val="639614170"/>
          <w:placeholder>
            <w:docPart w:val="24CC0DADCE4E4F6EAC57D17D59291CA1"/>
          </w:placeholder>
        </w:sdtPr>
        <w:sdtEndPr/>
        <w:sdtContent>
          <w:customXmlDelRangeEnd w:id="10"/>
          <w:customXmlDelRangeStart w:id="11" w:author="Hector Andersen Pires Ribeiro da Silva" w:date="2024-08-23T09:34:00Z"/>
        </w:sdtContent>
      </w:sdt>
      <w:customXmlDelRangeEnd w:id="11"/>
      <w:ins w:id="12" w:author="Hector Andersen Pires Ribeiro da Silva" w:date="2024-08-23T09:34:00Z">
        <w:r w:rsidR="00930EA2">
          <w:rPr>
            <w:rFonts w:ascii="Calibri" w:hAnsi="Calibri" w:cs="Calibri"/>
          </w:rPr>
          <w:t xml:space="preserve"> </w:t>
        </w:r>
        <w:r w:rsidR="00930EA2" w:rsidRPr="00151009">
          <w:rPr>
            <w:rFonts w:ascii="Calibri" w:hAnsi="Calibri" w:cs="Calibri"/>
            <w:b/>
            <w:rPrChange w:id="13" w:author="Hector Andersen Pires Ribeiro da Silva" w:date="2023-09-28T10:36:00Z">
              <w:rPr>
                <w:rFonts w:ascii="Calibri" w:hAnsi="Calibri" w:cs="Calibri"/>
                <w:b/>
                <w:highlight w:val="darkGray"/>
              </w:rPr>
            </w:rPrChange>
          </w:rPr>
          <w:fldChar w:fldCharType="begin"/>
        </w:r>
        <w:r w:rsidR="00930EA2" w:rsidRPr="00151009">
          <w:rPr>
            <w:rFonts w:ascii="Calibri" w:hAnsi="Calibri" w:cs="Calibri"/>
            <w:b/>
            <w:rPrChange w:id="14" w:author="Hector Andersen Pires Ribeiro da Silva" w:date="2023-09-28T10:36:00Z">
              <w:rPr>
                <w:rFonts w:ascii="Calibri" w:hAnsi="Calibri" w:cs="Calibri"/>
                <w:b/>
                <w:highlight w:val="darkGray"/>
              </w:rPr>
            </w:rPrChange>
          </w:rPr>
          <w:instrText xml:space="preserve"> DOCPROPERTY  cacus_CM7  \* MERGEFORMAT </w:instrText>
        </w:r>
        <w:r w:rsidR="00930EA2" w:rsidRPr="00151009">
          <w:rPr>
            <w:rFonts w:ascii="Calibri" w:hAnsi="Calibri" w:cs="Calibri"/>
            <w:b/>
            <w:rPrChange w:id="15" w:author="Hector Andersen Pires Ribeiro da Silva" w:date="2023-09-28T10:36:00Z">
              <w:rPr>
                <w:rFonts w:ascii="Calibri" w:hAnsi="Calibri" w:cs="Calibri"/>
                <w:b/>
                <w:highlight w:val="darkGray"/>
              </w:rPr>
            </w:rPrChange>
          </w:rPr>
          <w:fldChar w:fldCharType="separate"/>
        </w:r>
        <w:proofErr w:type="gramStart"/>
        <w:r w:rsidR="00930EA2" w:rsidRPr="00151009">
          <w:rPr>
            <w:rFonts w:ascii="Calibri" w:hAnsi="Calibri" w:cs="Calibri"/>
            <w:b/>
            <w:rPrChange w:id="16" w:author="Hector Andersen Pires Ribeiro da Silva" w:date="2023-09-28T10:36:00Z">
              <w:rPr>
                <w:rFonts w:ascii="Calibri" w:hAnsi="Calibri" w:cs="Calibri"/>
                <w:b/>
                <w:highlight w:val="darkGray"/>
              </w:rPr>
            </w:rPrChange>
          </w:rPr>
          <w:t>0</w:t>
        </w:r>
        <w:proofErr w:type="gramEnd"/>
        <w:r w:rsidR="00930EA2" w:rsidRPr="00151009">
          <w:rPr>
            <w:rFonts w:ascii="Calibri" w:hAnsi="Calibri" w:cs="Calibri"/>
            <w:b/>
            <w:rPrChange w:id="17" w:author="Hector Andersen Pires Ribeiro da Silva" w:date="2023-09-28T10:36:00Z">
              <w:rPr>
                <w:rFonts w:ascii="Calibri" w:hAnsi="Calibri" w:cs="Calibri"/>
                <w:b/>
                <w:highlight w:val="darkGray"/>
              </w:rPr>
            </w:rPrChange>
          </w:rPr>
          <w:fldChar w:fldCharType="end"/>
        </w:r>
        <w:r w:rsidR="00930EA2">
          <w:rPr>
            <w:rFonts w:ascii="Calibri" w:hAnsi="Calibri" w:cs="Calibri"/>
            <w:b/>
          </w:rPr>
          <w:t xml:space="preserve"> meses</w:t>
        </w:r>
      </w:ins>
      <w:r>
        <w:rPr>
          <w:rFonts w:ascii="Calibri" w:hAnsi="Calibri" w:cs="Calibri"/>
        </w:rPr>
        <w:t xml:space="preserve">, podendo </w:t>
      </w:r>
      <w:r w:rsidRPr="00C062A5">
        <w:rPr>
          <w:rFonts w:ascii="Calibri" w:hAnsi="Calibri" w:cs="Calibri"/>
        </w:rPr>
        <w:t>ser prorrogado mediante a celebração de Termo Aditivo</w:t>
      </w:r>
      <w:r>
        <w:rPr>
          <w:rFonts w:ascii="Calibri" w:hAnsi="Calibri" w:cs="Calibri"/>
        </w:rPr>
        <w:t>, nos termos do</w:t>
      </w:r>
      <w:r>
        <w:rPr>
          <w:rFonts w:ascii="Calibri" w:hAnsi="Calibri" w:cs="Calibri"/>
          <w:iCs/>
        </w:rPr>
        <w:t xml:space="preserve"> RCC</w:t>
      </w:r>
      <w:r w:rsidRPr="00C062A5">
        <w:rPr>
          <w:rFonts w:ascii="Calibri" w:hAnsi="Calibri" w:cs="Calibri"/>
          <w:b/>
        </w:rPr>
        <w:t>.</w:t>
      </w:r>
    </w:p>
    <w:p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:rsidR="000C4079" w:rsidRPr="00BE6E83" w:rsidRDefault="000C4079" w:rsidP="00D5615C">
      <w:pPr>
        <w:pStyle w:val="PargrafodaLista"/>
        <w:numPr>
          <w:ilvl w:val="2"/>
          <w:numId w:val="14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  <w:b/>
        </w:rPr>
      </w:pPr>
      <w:r w:rsidRPr="00BE6E83">
        <w:rPr>
          <w:rFonts w:ascii="Calibri" w:hAnsi="Calibri" w:cs="Calibri"/>
        </w:rPr>
        <w:t xml:space="preserve">O prazo para execução </w:t>
      </w:r>
      <w:r w:rsidR="00C94DBD">
        <w:rPr>
          <w:rFonts w:ascii="Calibri" w:hAnsi="Calibri" w:cs="Calibri"/>
        </w:rPr>
        <w:t>do Fornecimento</w:t>
      </w:r>
      <w:r w:rsidRPr="00BE6E83">
        <w:rPr>
          <w:rFonts w:ascii="Calibri" w:hAnsi="Calibri" w:cs="Calibri"/>
        </w:rPr>
        <w:t xml:space="preserve"> está indicado no TR</w:t>
      </w:r>
      <w:r w:rsidRPr="00BE6E83">
        <w:rPr>
          <w:rFonts w:ascii="Calibri" w:hAnsi="Calibri" w:cs="Calibri"/>
          <w:color w:val="000000"/>
        </w:rPr>
        <w:t>.</w:t>
      </w:r>
    </w:p>
    <w:p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:rsidR="000C4079" w:rsidRPr="00474387" w:rsidRDefault="000C4079" w:rsidP="00D5615C">
      <w:pPr>
        <w:pStyle w:val="PargrafodaLista"/>
        <w:numPr>
          <w:ilvl w:val="1"/>
          <w:numId w:val="14"/>
        </w:numPr>
        <w:tabs>
          <w:tab w:val="left" w:pos="284"/>
        </w:tabs>
        <w:spacing w:after="0"/>
        <w:ind w:left="-142" w:firstLine="0"/>
        <w:contextualSpacing w:val="0"/>
        <w:jc w:val="both"/>
        <w:rPr>
          <w:rFonts w:ascii="Calibri" w:hAnsi="Calibri" w:cs="Calibri"/>
          <w:b/>
        </w:rPr>
      </w:pPr>
      <w:r w:rsidRPr="00557E0B">
        <w:rPr>
          <w:rFonts w:ascii="Calibri" w:hAnsi="Calibri" w:cs="Calibri"/>
          <w:color w:val="000000"/>
        </w:rPr>
        <w:t>Eventual prorrogação do prazo de vigência do Contrato somente será admitida por necessidade de alteração das especificações</w:t>
      </w:r>
      <w:r w:rsidR="00C94DBD">
        <w:rPr>
          <w:rFonts w:ascii="Calibri" w:hAnsi="Calibri" w:cs="Calibri"/>
          <w:color w:val="000000"/>
        </w:rPr>
        <w:t xml:space="preserve"> do</w:t>
      </w:r>
      <w:r>
        <w:rPr>
          <w:rFonts w:ascii="Calibri" w:hAnsi="Calibri" w:cs="Calibri"/>
          <w:color w:val="000000"/>
        </w:rPr>
        <w:t xml:space="preserve"> </w:t>
      </w:r>
      <w:r w:rsidR="00C94DBD">
        <w:rPr>
          <w:rFonts w:ascii="Calibri" w:hAnsi="Calibri" w:cs="Calibri"/>
        </w:rPr>
        <w:t>Fornecimento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para melhor adequação técnica aos objetivos da contratação, a</w:t>
      </w:r>
      <w:r>
        <w:rPr>
          <w:rFonts w:ascii="Calibri" w:hAnsi="Calibri" w:cs="Calibri"/>
          <w:color w:val="000000"/>
        </w:rPr>
        <w:t>, mediante</w:t>
      </w:r>
      <w:r w:rsidRPr="00557E0B">
        <w:rPr>
          <w:rFonts w:ascii="Calibri" w:hAnsi="Calibri" w:cs="Calibri"/>
          <w:color w:val="000000"/>
        </w:rPr>
        <w:t xml:space="preserve"> pedido</w:t>
      </w:r>
      <w:r>
        <w:rPr>
          <w:rFonts w:ascii="Calibri" w:hAnsi="Calibri" w:cs="Calibri"/>
          <w:color w:val="000000"/>
        </w:rPr>
        <w:t xml:space="preserve"> ou aprovação expressa</w:t>
      </w:r>
      <w:r w:rsidRPr="00557E0B">
        <w:rPr>
          <w:rFonts w:ascii="Calibri" w:hAnsi="Calibri" w:cs="Calibri"/>
          <w:color w:val="000000"/>
        </w:rPr>
        <w:t xml:space="preserve"> da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,</w:t>
      </w:r>
      <w:r w:rsidRPr="00557E0B">
        <w:rPr>
          <w:rFonts w:ascii="Calibri" w:hAnsi="Calibri" w:cs="Calibri"/>
          <w:color w:val="000000"/>
        </w:rPr>
        <w:t xml:space="preserve"> </w:t>
      </w:r>
      <w:r w:rsidRPr="00C062A5">
        <w:rPr>
          <w:rFonts w:ascii="Calibri" w:hAnsi="Calibri" w:cs="Calibri"/>
          <w:color w:val="000000"/>
        </w:rPr>
        <w:t xml:space="preserve">com ao menos 30 (trinta) dias de antecedência </w:t>
      </w:r>
      <w:r>
        <w:rPr>
          <w:rFonts w:ascii="Calibri" w:hAnsi="Calibri" w:cs="Calibri"/>
          <w:color w:val="000000"/>
        </w:rPr>
        <w:t>da data de té</w:t>
      </w:r>
      <w:r w:rsidRPr="00C062A5">
        <w:rPr>
          <w:rFonts w:ascii="Calibri" w:hAnsi="Calibri" w:cs="Calibri"/>
          <w:color w:val="000000"/>
        </w:rPr>
        <w:t>rmino originalmente prevista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desde que não decorrentes de erros ou omissões por parte </w:t>
      </w:r>
      <w:r>
        <w:rPr>
          <w:rFonts w:ascii="Calibri" w:hAnsi="Calibri" w:cs="Calibri"/>
          <w:color w:val="000000"/>
        </w:rPr>
        <w:t xml:space="preserve">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.</w:t>
      </w:r>
      <w:r w:rsidRPr="00C57F74">
        <w:rPr>
          <w:rFonts w:ascii="Calibri" w:hAnsi="Calibri" w:cs="Calibri"/>
          <w:color w:val="000000"/>
        </w:rPr>
        <w:t xml:space="preserve"> </w:t>
      </w:r>
    </w:p>
    <w:p w:rsidR="004560DD" w:rsidRPr="0077518D" w:rsidRDefault="004560DD" w:rsidP="00D5615C">
      <w:pPr>
        <w:spacing w:after="0"/>
        <w:jc w:val="both"/>
        <w:rPr>
          <w:rFonts w:cstheme="minorHAnsi"/>
          <w:b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D72C49" w:rsidRPr="00115262" w:rsidRDefault="00115262" w:rsidP="00004272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quarta - obrigações das partes</w:t>
            </w:r>
          </w:p>
        </w:tc>
      </w:tr>
    </w:tbl>
    <w:p w:rsid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</w:rPr>
      </w:pPr>
    </w:p>
    <w:p w:rsidR="00BF5717" w:rsidRPr="009E6630" w:rsidRDefault="00BF5717" w:rsidP="00D5615C">
      <w:pPr>
        <w:pStyle w:val="PargrafodaLista"/>
        <w:numPr>
          <w:ilvl w:val="0"/>
          <w:numId w:val="14"/>
        </w:numPr>
        <w:tabs>
          <w:tab w:val="left" w:pos="426"/>
        </w:tabs>
        <w:spacing w:after="0"/>
        <w:ind w:left="142" w:hanging="284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>Além das obrigações estipuladas n</w:t>
      </w:r>
      <w:r w:rsidR="000C4079" w:rsidRPr="009E6630">
        <w:rPr>
          <w:rFonts w:eastAsia="Calibri" w:cstheme="minorHAnsi"/>
        </w:rPr>
        <w:t>o</w:t>
      </w:r>
      <w:r w:rsidR="009E6630" w:rsidRPr="009E6630">
        <w:rPr>
          <w:rFonts w:eastAsia="Calibri" w:cstheme="minorHAnsi"/>
        </w:rPr>
        <w:t xml:space="preserve"> </w:t>
      </w:r>
      <w:r w:rsidR="003D4172" w:rsidRPr="003D4172">
        <w:rPr>
          <w:rFonts w:ascii="Calibri" w:hAnsi="Calibri" w:cs="Tahoma"/>
          <w:smallCaps/>
          <w:sz w:val="24"/>
        </w:rPr>
        <w:t>cgf</w:t>
      </w:r>
      <w:r w:rsidR="009E6630" w:rsidRPr="009E6630">
        <w:rPr>
          <w:rFonts w:eastAsia="Calibri" w:cstheme="minorHAnsi"/>
        </w:rPr>
        <w:t xml:space="preserve"> e no</w:t>
      </w:r>
      <w:r w:rsidR="000C4079" w:rsidRPr="009E6630">
        <w:rPr>
          <w:rFonts w:eastAsia="Calibri" w:cstheme="minorHAnsi"/>
        </w:rPr>
        <w:t xml:space="preserve"> </w:t>
      </w:r>
      <w:proofErr w:type="spellStart"/>
      <w:proofErr w:type="gramStart"/>
      <w:r w:rsidR="003D4172" w:rsidRPr="003D4172">
        <w:rPr>
          <w:rFonts w:ascii="Calibri" w:hAnsi="Calibri" w:cs="Tahoma"/>
          <w:smallCaps/>
          <w:sz w:val="24"/>
        </w:rPr>
        <w:t>tr</w:t>
      </w:r>
      <w:proofErr w:type="spellEnd"/>
      <w:proofErr w:type="gramEnd"/>
      <w:r w:rsidR="000C4079" w:rsidRPr="009E6630">
        <w:rPr>
          <w:rFonts w:eastAsia="Calibri" w:cstheme="minorHAnsi"/>
        </w:rPr>
        <w:t>,</w:t>
      </w:r>
      <w:r w:rsidRPr="009E6630">
        <w:rPr>
          <w:rFonts w:eastAsia="Calibri" w:cstheme="minorHAnsi"/>
        </w:rPr>
        <w:t xml:space="preserve"> são </w:t>
      </w:r>
      <w:r w:rsidR="009E6630">
        <w:rPr>
          <w:rFonts w:eastAsia="Calibri" w:cstheme="minorHAnsi"/>
        </w:rPr>
        <w:t>deveres</w:t>
      </w:r>
      <w:r w:rsidRPr="009E6630">
        <w:rPr>
          <w:rFonts w:eastAsia="Calibri" w:cstheme="minorHAnsi"/>
        </w:rPr>
        <w:t xml:space="preserve"> legais das Partes:</w:t>
      </w:r>
    </w:p>
    <w:p w:rsidR="00BF5717" w:rsidRP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:rsidR="00BF5717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 –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:</w:t>
      </w:r>
    </w:p>
    <w:p w:rsidR="000C4079" w:rsidRDefault="000C4079" w:rsidP="00D5615C">
      <w:pPr>
        <w:tabs>
          <w:tab w:val="left" w:pos="284"/>
        </w:tabs>
        <w:spacing w:after="0"/>
        <w:jc w:val="both"/>
        <w:rPr>
          <w:rFonts w:eastAsia="Calibri" w:cstheme="minorHAnsi"/>
          <w:b/>
          <w:highlight w:val="yellow"/>
        </w:rPr>
      </w:pPr>
    </w:p>
    <w:p w:rsidR="009E6630" w:rsidRDefault="009E6630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</w:pPr>
      <w:r>
        <w:rPr>
          <w:rFonts w:ascii="Calibri" w:hAnsi="Calibri" w:cs="Calibri"/>
        </w:rPr>
        <w:t xml:space="preserve">Permitir acesso restrito dos empregados da </w:t>
      </w:r>
      <w:r w:rsidR="00D5615C" w:rsidRPr="003D4172">
        <w:rPr>
          <w:rFonts w:ascii="Calibri" w:hAnsi="Calibri" w:cs="Tahoma"/>
          <w:smallCaps/>
          <w:sz w:val="24"/>
        </w:rPr>
        <w:t xml:space="preserve">contratada </w:t>
      </w:r>
      <w:r>
        <w:rPr>
          <w:rFonts w:ascii="Calibri" w:hAnsi="Calibri" w:cs="Calibri"/>
        </w:rPr>
        <w:t xml:space="preserve">nas suas dependências, exclusivamente aos locais de execução </w:t>
      </w:r>
      <w:r w:rsidR="001547DF">
        <w:rPr>
          <w:rFonts w:ascii="Calibri" w:hAnsi="Calibri" w:cs="Calibri"/>
        </w:rPr>
        <w:t>do Fornecimento</w:t>
      </w:r>
      <w:r>
        <w:rPr>
          <w:rFonts w:ascii="Calibri" w:hAnsi="Calibri" w:cs="Calibri"/>
        </w:rPr>
        <w:t>, banheiros e refeitório, sempre que se fizer necessário, desde que estejam uniformizados e com crachá de identificação;</w:t>
      </w:r>
    </w:p>
    <w:p w:rsidR="000D21F2" w:rsidRPr="000D21F2" w:rsidRDefault="000D21F2" w:rsidP="00B742F0">
      <w:pPr>
        <w:pStyle w:val="PargrafodaLista"/>
        <w:tabs>
          <w:tab w:val="left" w:pos="567"/>
          <w:tab w:val="left" w:pos="1418"/>
        </w:tabs>
        <w:suppressAutoHyphens/>
        <w:spacing w:after="0"/>
        <w:ind w:left="567" w:hanging="283"/>
        <w:jc w:val="both"/>
      </w:pPr>
    </w:p>
    <w:p w:rsidR="000D21F2" w:rsidRPr="00886AC0" w:rsidRDefault="009E6630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proofErr w:type="gramStart"/>
      <w:r w:rsidRPr="00886AC0">
        <w:rPr>
          <w:rFonts w:ascii="Calibri" w:hAnsi="Calibri" w:cs="Calibri"/>
        </w:rPr>
        <w:t>Proceder</w:t>
      </w:r>
      <w:proofErr w:type="gramEnd"/>
      <w:r w:rsidRPr="00886AC0">
        <w:rPr>
          <w:rFonts w:ascii="Calibri" w:hAnsi="Calibri" w:cs="Calibri"/>
        </w:rPr>
        <w:t xml:space="preserve"> vistoria nos locais nos quais o Fornecimento será realizado, por meio da Fiscalização do Contrato, cientificando a </w:t>
      </w:r>
      <w:r w:rsidR="00D5615C" w:rsidRPr="00886AC0">
        <w:rPr>
          <w:rFonts w:ascii="Calibri" w:hAnsi="Calibri" w:cs="Tahoma"/>
          <w:smallCaps/>
          <w:sz w:val="24"/>
        </w:rPr>
        <w:t>contratada</w:t>
      </w:r>
      <w:r w:rsidR="00D5615C" w:rsidRPr="00886AC0">
        <w:rPr>
          <w:rFonts w:ascii="Calibri" w:hAnsi="Calibri" w:cs="Tahoma"/>
          <w:smallCaps/>
        </w:rPr>
        <w:t xml:space="preserve"> </w:t>
      </w:r>
      <w:r w:rsidRPr="00886AC0">
        <w:rPr>
          <w:rFonts w:ascii="Calibri" w:hAnsi="Calibri" w:cs="Calibri"/>
        </w:rPr>
        <w:t>e determinando a imediata regularização das falhas detectadas; e</w:t>
      </w:r>
    </w:p>
    <w:p w:rsidR="000C4079" w:rsidRPr="009E6630" w:rsidRDefault="000C4079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Seguir as orientações da </w:t>
      </w:r>
      <w:r w:rsidR="00D5615C" w:rsidRPr="003D4172">
        <w:rPr>
          <w:rFonts w:ascii="Calibri" w:hAnsi="Calibri" w:cs="Tahoma"/>
          <w:smallCaps/>
          <w:sz w:val="24"/>
        </w:rPr>
        <w:t xml:space="preserve">contratada </w:t>
      </w:r>
      <w:r w:rsidRPr="009E6630">
        <w:rPr>
          <w:rFonts w:ascii="Calibri" w:hAnsi="Calibri" w:cs="Calibri"/>
        </w:rPr>
        <w:t>sobre for</w:t>
      </w:r>
      <w:r w:rsidR="009E6630" w:rsidRPr="009E6630">
        <w:rPr>
          <w:rFonts w:ascii="Calibri" w:hAnsi="Calibri" w:cs="Calibri"/>
        </w:rPr>
        <w:t xml:space="preserve">mas de utilização, conservação </w:t>
      </w:r>
      <w:r w:rsidRPr="009E6630">
        <w:rPr>
          <w:rFonts w:ascii="Calibri" w:hAnsi="Calibri" w:cs="Calibri"/>
        </w:rPr>
        <w:t xml:space="preserve">e outras que se fizerem necessárias para garantir a qualidade dos </w:t>
      </w:r>
      <w:r w:rsidR="009D706E">
        <w:rPr>
          <w:rFonts w:ascii="Calibri" w:hAnsi="Calibri" w:cs="Calibri"/>
        </w:rPr>
        <w:t>bens</w:t>
      </w:r>
      <w:r w:rsidRPr="009E6630">
        <w:rPr>
          <w:rFonts w:ascii="Calibri" w:hAnsi="Calibri" w:cs="Calibri"/>
        </w:rPr>
        <w:t>.</w:t>
      </w:r>
    </w:p>
    <w:p w:rsidR="00BF5717" w:rsidRPr="00F55A1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:rsidR="00D72C49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II –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:</w:t>
      </w:r>
    </w:p>
    <w:p w:rsidR="00AE08D7" w:rsidRDefault="00AE08D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:rsidR="00F55A1D" w:rsidRPr="00886AC0" w:rsidRDefault="00F55A1D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886AC0">
        <w:rPr>
          <w:rFonts w:ascii="Calibri" w:hAnsi="Calibri" w:cs="Calibri"/>
        </w:rPr>
        <w:t xml:space="preserve">Realizar diligentemente </w:t>
      </w:r>
      <w:r w:rsidR="00C94DBD" w:rsidRPr="00886AC0">
        <w:rPr>
          <w:rFonts w:ascii="Calibri" w:hAnsi="Calibri" w:cs="Calibri"/>
        </w:rPr>
        <w:t xml:space="preserve">o Fornecimento </w:t>
      </w:r>
      <w:r w:rsidRPr="00886AC0">
        <w:rPr>
          <w:rFonts w:ascii="Calibri" w:hAnsi="Calibri" w:cs="Calibri"/>
        </w:rPr>
        <w:t xml:space="preserve">e refazer ou corrigir, por sua conta, as atividades executadas com erros ou imperfeições técnicas, bem como substituir materiais e/ou </w:t>
      </w:r>
      <w:r w:rsidR="009D706E" w:rsidRPr="00886AC0">
        <w:rPr>
          <w:rFonts w:ascii="Calibri" w:hAnsi="Calibri" w:cs="Calibri"/>
        </w:rPr>
        <w:t xml:space="preserve">bens </w:t>
      </w:r>
      <w:r w:rsidRPr="00886AC0">
        <w:rPr>
          <w:rFonts w:ascii="Calibri" w:hAnsi="Calibri" w:cs="Calibri"/>
        </w:rPr>
        <w:t>que estejam em desacordo com o disposto no TR, ou que sejam danificados durante o Fornecimento;</w:t>
      </w:r>
    </w:p>
    <w:p w:rsidR="00F55A1D" w:rsidRPr="00886AC0" w:rsidRDefault="000C4079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886AC0">
        <w:rPr>
          <w:rFonts w:ascii="Calibri" w:hAnsi="Calibri" w:cs="Calibri"/>
        </w:rPr>
        <w:t xml:space="preserve">Realizar a manutenção preventiva e corretiva dos </w:t>
      </w:r>
      <w:r w:rsidR="009D706E" w:rsidRPr="00886AC0">
        <w:rPr>
          <w:rFonts w:ascii="Calibri" w:hAnsi="Calibri" w:cs="Calibri"/>
        </w:rPr>
        <w:t>bens</w:t>
      </w:r>
      <w:r w:rsidRPr="00886AC0">
        <w:rPr>
          <w:rFonts w:ascii="Calibri" w:hAnsi="Calibri" w:cs="Calibri"/>
        </w:rPr>
        <w:t>, durante o prazo de vigência do Contrato;</w:t>
      </w:r>
      <w:r w:rsidR="00F55A1D" w:rsidRPr="00886AC0">
        <w:rPr>
          <w:rFonts w:ascii="Calibri" w:hAnsi="Calibri" w:cs="Calibri"/>
        </w:rPr>
        <w:t xml:space="preserve"> </w:t>
      </w:r>
      <w:proofErr w:type="gramStart"/>
      <w:r w:rsidR="00F55A1D" w:rsidRPr="00886AC0">
        <w:rPr>
          <w:rFonts w:ascii="Calibri" w:hAnsi="Calibri" w:cs="Calibri"/>
        </w:rPr>
        <w:t>e</w:t>
      </w:r>
      <w:proofErr w:type="gramEnd"/>
    </w:p>
    <w:p w:rsidR="000C4079" w:rsidRPr="00F55A1D" w:rsidRDefault="000C4079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Realizar todas as atividades demandadas em conformidade com o objeto do Contrato, sempre sob o comando do Encarregado/Responsável Técnico da </w:t>
      </w:r>
      <w:r w:rsidR="00D5615C" w:rsidRPr="00765FDA">
        <w:rPr>
          <w:rFonts w:ascii="Calibri" w:hAnsi="Calibri" w:cs="Tahoma"/>
          <w:smallCaps/>
          <w:sz w:val="24"/>
        </w:rPr>
        <w:t>contratada</w:t>
      </w:r>
      <w:r w:rsidRPr="00765FDA">
        <w:rPr>
          <w:rFonts w:ascii="Calibri" w:hAnsi="Calibri" w:cs="Calibri"/>
          <w:sz w:val="24"/>
        </w:rPr>
        <w:t xml:space="preserve"> </w:t>
      </w:r>
      <w:r w:rsidRPr="009E6630">
        <w:rPr>
          <w:rFonts w:ascii="Calibri" w:hAnsi="Calibri" w:cs="Calibri"/>
        </w:rPr>
        <w:t xml:space="preserve">e exclusivamente sob a fiscalização e supervisão da Equipe de Manutenção da Unidade SARAH </w:t>
      </w:r>
      <w:r w:rsidR="00F55A1D" w:rsidRPr="009E6630">
        <w:rPr>
          <w:rFonts w:ascii="Calibri" w:hAnsi="Calibri" w:cs="Calibri"/>
        </w:rPr>
        <w:t>local.</w:t>
      </w:r>
    </w:p>
    <w:p w:rsidR="000C4079" w:rsidRPr="007A365E" w:rsidRDefault="000C4079" w:rsidP="00D5615C">
      <w:pPr>
        <w:spacing w:after="0"/>
        <w:ind w:left="426" w:hanging="426"/>
        <w:jc w:val="both"/>
        <w:rPr>
          <w:rFonts w:ascii="Calibri" w:hAnsi="Calibri" w:cs="Tahoma"/>
          <w:b/>
          <w:color w:val="000000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BF5717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BF5717" w:rsidRPr="00115262" w:rsidRDefault="00115262" w:rsidP="00D5615C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quinta – preço e pagamento</w:t>
            </w:r>
          </w:p>
        </w:tc>
      </w:tr>
    </w:tbl>
    <w:p w:rsidR="00BF5717" w:rsidRPr="0077518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:rsidR="00F55A1D" w:rsidRPr="009E6630" w:rsidRDefault="00F55A1D" w:rsidP="00D5615C">
      <w:pPr>
        <w:pStyle w:val="PargrafodaLista"/>
        <w:numPr>
          <w:ilvl w:val="1"/>
          <w:numId w:val="24"/>
        </w:numPr>
        <w:tabs>
          <w:tab w:val="left" w:pos="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Em contrapartida à execução </w:t>
      </w:r>
      <w:r w:rsidR="00C94DBD" w:rsidRPr="009E6630">
        <w:rPr>
          <w:rFonts w:eastAsia="Calibri" w:cstheme="minorHAnsi"/>
        </w:rPr>
        <w:t xml:space="preserve">do </w:t>
      </w:r>
      <w:r w:rsidR="00C94DBD" w:rsidRPr="009E6630">
        <w:rPr>
          <w:rFonts w:ascii="Calibri" w:hAnsi="Calibri" w:cs="Calibri"/>
        </w:rPr>
        <w:t>Fornecimento</w:t>
      </w:r>
      <w:r w:rsidRPr="009E6630">
        <w:rPr>
          <w:rFonts w:eastAsia="Calibri" w:cstheme="minorHAnsi"/>
        </w:rPr>
        <w:t xml:space="preserve">, a </w:t>
      </w:r>
      <w:r w:rsidR="00D5615C" w:rsidRPr="003D4172">
        <w:rPr>
          <w:rFonts w:ascii="Calibri" w:hAnsi="Calibri" w:cs="Tahoma"/>
          <w:smallCaps/>
          <w:sz w:val="24"/>
        </w:rPr>
        <w:t xml:space="preserve">contratante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eastAsia="Calibri" w:cstheme="minorHAnsi"/>
          <w:sz w:val="24"/>
        </w:rPr>
        <w:t xml:space="preserve"> </w:t>
      </w:r>
      <w:r w:rsidR="00510138" w:rsidRPr="00021B46">
        <w:rPr>
          <w:rFonts w:eastAsia="Calibri" w:cstheme="minorHAnsi"/>
        </w:rPr>
        <w:t>o valor de</w:t>
      </w:r>
      <w:del w:id="18" w:author="Hector Andersen Pires Ribeiro da Silva" w:date="2024-08-23T10:15:00Z">
        <w:r w:rsidR="00E97D5F" w:rsidDel="000464E1">
          <w:rPr>
            <w:rFonts w:eastAsia="Calibri" w:cstheme="minorHAnsi"/>
          </w:rPr>
          <w:delText xml:space="preserve"> </w:delText>
        </w:r>
      </w:del>
      <w:ins w:id="19" w:author="Hector Andersen Pires Ribeiro da Silva" w:date="2024-08-23T10:16:00Z">
        <w:r w:rsidR="000464E1">
          <w:rPr>
            <w:rFonts w:eastAsia="Calibri" w:cstheme="minorHAnsi"/>
          </w:rPr>
          <w:t xml:space="preserve"> </w:t>
        </w:r>
        <w:r w:rsidR="000464E1" w:rsidRPr="00565A11">
          <w:rPr>
            <w:rFonts w:eastAsia="Calibri" w:cstheme="minorHAnsi"/>
            <w:b/>
          </w:rPr>
          <w:fldChar w:fldCharType="begin"/>
        </w:r>
        <w:r w:rsidR="000464E1" w:rsidRPr="00565A11">
          <w:rPr>
            <w:rFonts w:eastAsia="Calibri" w:cstheme="minorHAnsi"/>
            <w:b/>
          </w:rPr>
          <w:instrText xml:space="preserve"> DOCPROPERTY  cacus_TotalOriginalContractAmount  \* MERGEFORMAT </w:instrText>
        </w:r>
        <w:r w:rsidR="000464E1" w:rsidRPr="00565A11">
          <w:rPr>
            <w:rFonts w:eastAsia="Calibri" w:cstheme="minorHAnsi"/>
            <w:b/>
          </w:rPr>
          <w:fldChar w:fldCharType="separate"/>
        </w:r>
        <w:r w:rsidR="000464E1" w:rsidRPr="00565A11">
          <w:rPr>
            <w:rFonts w:eastAsia="Calibri" w:cstheme="minorHAnsi"/>
            <w:b/>
          </w:rPr>
          <w:t xml:space="preserve"> </w:t>
        </w:r>
        <w:r w:rsidR="000464E1" w:rsidRPr="00565A11">
          <w:rPr>
            <w:rFonts w:eastAsia="Calibri" w:cstheme="minorHAnsi"/>
            <w:b/>
          </w:rPr>
          <w:fldChar w:fldCharType="end"/>
        </w:r>
      </w:ins>
      <w:customXmlDelRangeStart w:id="20" w:author="Hector Andersen Pires Ribeiro da Silva" w:date="2024-08-23T10:15:00Z"/>
      <w:sdt>
        <w:sdtPr>
          <w:rPr>
            <w:rFonts w:eastAsia="Calibri" w:cstheme="minorHAnsi"/>
          </w:rPr>
          <w:alias w:val="Insira o valor total do Contrato"/>
          <w:tag w:val="Insira o valor total do Contrato"/>
          <w:id w:val="-1164696254"/>
          <w:placeholder>
            <w:docPart w:val="C09688C4C19A406C8D135A19890D0C6B"/>
          </w:placeholder>
        </w:sdtPr>
        <w:sdtEndPr/>
        <w:sdtContent>
          <w:customXmlDelRangeEnd w:id="20"/>
          <w:customXmlDelRangeStart w:id="21" w:author="Hector Andersen Pires Ribeiro da Silva" w:date="2024-08-23T10:15:00Z"/>
        </w:sdtContent>
      </w:sdt>
      <w:customXmlDelRangeEnd w:id="21"/>
      <w:r w:rsidR="00510138">
        <w:rPr>
          <w:rFonts w:eastAsia="Calibri" w:cstheme="minorHAnsi"/>
          <w:b/>
        </w:rPr>
        <w:t xml:space="preserve">, </w:t>
      </w:r>
      <w:r w:rsidRPr="009E6630">
        <w:rPr>
          <w:rFonts w:eastAsia="Calibri" w:cstheme="minorHAnsi"/>
        </w:rPr>
        <w:t>conforme Tabela abaixo:</w:t>
      </w:r>
    </w:p>
    <w:p w:rsidR="00F55A1D" w:rsidRDefault="00F55A1D" w:rsidP="00D5615C">
      <w:pPr>
        <w:spacing w:after="0"/>
        <w:jc w:val="center"/>
        <w:rPr>
          <w:rFonts w:ascii="Calibri" w:hAnsi="Calibri" w:cs="Calibri"/>
        </w:rPr>
      </w:pPr>
    </w:p>
    <w:p w:rsidR="00375D88" w:rsidRPr="00886AC0" w:rsidRDefault="00F55A1D" w:rsidP="00D5615C">
      <w:pPr>
        <w:tabs>
          <w:tab w:val="left" w:pos="426"/>
        </w:tabs>
        <w:spacing w:after="0"/>
        <w:jc w:val="center"/>
        <w:rPr>
          <w:rFonts w:eastAsia="Calibri" w:cstheme="minorHAnsi"/>
          <w:sz w:val="20"/>
        </w:rPr>
      </w:pPr>
      <w:r w:rsidRPr="00886AC0">
        <w:rPr>
          <w:rFonts w:eastAsia="Calibri" w:cstheme="minorHAnsi"/>
          <w:sz w:val="20"/>
        </w:rPr>
        <w:t>Tabela</w:t>
      </w:r>
      <w:r w:rsidR="00375D88" w:rsidRPr="00886AC0">
        <w:rPr>
          <w:rFonts w:eastAsia="Calibri" w:cstheme="minorHAnsi"/>
          <w:sz w:val="20"/>
        </w:rPr>
        <w:t xml:space="preserve"> – Preço dos </w:t>
      </w:r>
      <w:r w:rsidR="009D706E" w:rsidRPr="00886AC0">
        <w:rPr>
          <w:rFonts w:eastAsia="Calibri" w:cstheme="minorHAnsi"/>
          <w:sz w:val="20"/>
        </w:rPr>
        <w:t>bens</w:t>
      </w:r>
    </w:p>
    <w:tbl>
      <w:tblPr>
        <w:tblW w:w="4646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3850"/>
        <w:gridCol w:w="664"/>
        <w:gridCol w:w="1858"/>
        <w:gridCol w:w="1592"/>
      </w:tblGrid>
      <w:tr w:rsidR="00AE08D7" w:rsidRPr="00886AC0" w:rsidTr="0007415E">
        <w:trPr>
          <w:trHeight w:val="137"/>
        </w:trPr>
        <w:tc>
          <w:tcPr>
            <w:tcW w:w="348" w:type="pct"/>
            <w:shd w:val="clear" w:color="auto" w:fill="BFBFBF" w:themeFill="background1" w:themeFillShade="BF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Item</w:t>
            </w:r>
          </w:p>
        </w:tc>
        <w:tc>
          <w:tcPr>
            <w:tcW w:w="2249" w:type="pct"/>
            <w:shd w:val="clear" w:color="auto" w:fill="BFBFBF" w:themeFill="background1" w:themeFillShade="BF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Descrição dos produtos</w:t>
            </w:r>
          </w:p>
        </w:tc>
        <w:tc>
          <w:tcPr>
            <w:tcW w:w="388" w:type="pct"/>
            <w:shd w:val="clear" w:color="auto" w:fill="BFBFBF" w:themeFill="background1" w:themeFillShade="BF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Qtd</w:t>
            </w:r>
          </w:p>
        </w:tc>
        <w:tc>
          <w:tcPr>
            <w:tcW w:w="1085" w:type="pct"/>
            <w:shd w:val="clear" w:color="auto" w:fill="BFBFBF" w:themeFill="background1" w:themeFillShade="BF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Preço unitário (R$)</w:t>
            </w:r>
          </w:p>
        </w:tc>
        <w:tc>
          <w:tcPr>
            <w:tcW w:w="930" w:type="pct"/>
            <w:shd w:val="clear" w:color="auto" w:fill="BFBFBF" w:themeFill="background1" w:themeFillShade="BF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b/>
                <w:bCs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Preço total (R$)</w:t>
            </w:r>
          </w:p>
        </w:tc>
      </w:tr>
      <w:tr w:rsidR="00AE08D7" w:rsidRPr="00886AC0" w:rsidTr="0007415E">
        <w:trPr>
          <w:trHeight w:val="54"/>
        </w:trPr>
        <w:tc>
          <w:tcPr>
            <w:tcW w:w="348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2249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1085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930" w:type="pct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</w:tr>
      <w:tr w:rsidR="00AE08D7" w:rsidRPr="00886AC0" w:rsidTr="0007415E">
        <w:trPr>
          <w:trHeight w:val="54"/>
        </w:trPr>
        <w:tc>
          <w:tcPr>
            <w:tcW w:w="348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2249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1085" w:type="pct"/>
            <w:shd w:val="clear" w:color="auto" w:fill="auto"/>
            <w:vAlign w:val="center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930" w:type="pct"/>
          </w:tcPr>
          <w:p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</w:tr>
    </w:tbl>
    <w:p w:rsidR="00375D88" w:rsidRDefault="00375D88" w:rsidP="00D5615C">
      <w:pPr>
        <w:tabs>
          <w:tab w:val="left" w:pos="426"/>
        </w:tabs>
        <w:spacing w:after="0"/>
        <w:ind w:left="284"/>
        <w:jc w:val="both"/>
        <w:rPr>
          <w:rFonts w:eastAsia="Calibri" w:cstheme="minorHAnsi"/>
        </w:rPr>
      </w:pPr>
    </w:p>
    <w:p w:rsidR="009E6630" w:rsidRDefault="009E6630" w:rsidP="00D5615C">
      <w:pPr>
        <w:pStyle w:val="PargrafodaLista"/>
        <w:numPr>
          <w:ilvl w:val="1"/>
          <w:numId w:val="24"/>
        </w:numPr>
        <w:tabs>
          <w:tab w:val="left" w:pos="-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9E6630">
        <w:rPr>
          <w:rFonts w:eastAsia="Calibri" w:cstheme="minorHAnsi"/>
        </w:rPr>
        <w:t xml:space="preserve">, por demanda, o valor unitário </w:t>
      </w:r>
      <w:r>
        <w:rPr>
          <w:rFonts w:eastAsia="Calibri" w:cstheme="minorHAnsi"/>
        </w:rPr>
        <w:t xml:space="preserve">dos </w:t>
      </w:r>
      <w:r w:rsidR="009D706E">
        <w:rPr>
          <w:rFonts w:eastAsia="Calibri" w:cstheme="minorHAnsi"/>
        </w:rPr>
        <w:t>bens</w:t>
      </w:r>
      <w:r w:rsidR="009D706E" w:rsidRPr="009E6630">
        <w:rPr>
          <w:rFonts w:eastAsia="Calibri" w:cstheme="minorHAnsi"/>
        </w:rPr>
        <w:t xml:space="preserve"> </w:t>
      </w:r>
      <w:r w:rsidRPr="009E6630">
        <w:rPr>
          <w:rFonts w:eastAsia="Calibri" w:cstheme="minorHAnsi"/>
        </w:rPr>
        <w:t>constantes da tabela acima, mediante o recebimento da Nota Fiscal acompanhada da comprovação das Certidões de Regularidade Fiscal.</w:t>
      </w:r>
    </w:p>
    <w:p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:rsidR="008D2C9D" w:rsidRDefault="0067071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t>5.2.1</w:t>
      </w:r>
      <w:r>
        <w:rPr>
          <w:rFonts w:eastAsia="Calibri" w:cstheme="minorHAnsi"/>
        </w:rPr>
        <w:t xml:space="preserve">. Para viabilizar o pagamento do Fornecimento,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 xml:space="preserve">deverá observar as condições de faturamento da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>para a emissão de sua nota fiscal.</w:t>
      </w:r>
      <w:r w:rsidR="008D2C9D">
        <w:rPr>
          <w:rFonts w:eastAsia="Calibri" w:cstheme="minorHAnsi"/>
        </w:rPr>
        <w:t xml:space="preserve"> Neste sentido:</w:t>
      </w:r>
    </w:p>
    <w:p w:rsidR="008D2C9D" w:rsidRDefault="008D2C9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:rsidR="008D2C9D" w:rsidRPr="008D2C9D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proofErr w:type="gramStart"/>
      <w:r w:rsidRPr="008D2C9D">
        <w:rPr>
          <w:rFonts w:eastAsia="Calibri" w:cstheme="minorHAnsi"/>
        </w:rPr>
        <w:t>a</w:t>
      </w:r>
      <w:proofErr w:type="gramEnd"/>
      <w:r w:rsidRPr="008D2C9D">
        <w:rPr>
          <w:rFonts w:eastAsia="Calibri" w:cstheme="minorHAnsi"/>
        </w:rPr>
        <w:t xml:space="preserve"> nota fiscal deverá ser encaminhada à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8D2C9D">
        <w:rPr>
          <w:rFonts w:eastAsia="Calibri" w:cstheme="minorHAnsi"/>
        </w:rPr>
        <w:t>, impreterivelmente, até o 25º dia do mês de competência do Fornecimento;</w:t>
      </w:r>
    </w:p>
    <w:p w:rsidR="008D2C9D" w:rsidRPr="008D2C9D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proofErr w:type="gramStart"/>
      <w:r w:rsidRPr="008D2C9D">
        <w:rPr>
          <w:rFonts w:eastAsia="Calibri" w:cstheme="minorHAnsi"/>
        </w:rPr>
        <w:t>o</w:t>
      </w:r>
      <w:proofErr w:type="gramEnd"/>
      <w:r w:rsidRPr="008D2C9D">
        <w:rPr>
          <w:rFonts w:eastAsia="Calibri" w:cstheme="minorHAnsi"/>
        </w:rPr>
        <w:t xml:space="preserve"> CNPJ da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 w:rsidRPr="008D2C9D">
        <w:rPr>
          <w:rFonts w:eastAsia="Calibri" w:cstheme="minorHAnsi"/>
        </w:rPr>
        <w:t>a ser observado para fins de faturamento será o</w:t>
      </w:r>
      <w:r w:rsidR="00922B54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CNPJ da unidade da Rede SARAH"/>
          <w:tag w:val="Inserir o CNPJ da unidade da Rede SARAH"/>
          <w:id w:val="2140838823"/>
          <w:placeholder>
            <w:docPart w:val="48464672B456457F9E8BB2777C123310"/>
          </w:placeholder>
          <w:showingPlcHdr/>
        </w:sdtPr>
        <w:sdtEndPr/>
        <w:sdtContent>
          <w:r w:rsidR="00922B54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8D2C9D">
        <w:rPr>
          <w:rFonts w:eastAsia="Calibri" w:cstheme="minorHAnsi"/>
        </w:rPr>
        <w:t>;</w:t>
      </w:r>
    </w:p>
    <w:p w:rsidR="0067071F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proofErr w:type="gramStart"/>
      <w:r>
        <w:rPr>
          <w:rFonts w:eastAsia="Calibri" w:cstheme="minorHAnsi"/>
        </w:rPr>
        <w:t>o</w:t>
      </w:r>
      <w:proofErr w:type="gramEnd"/>
      <w:r>
        <w:rPr>
          <w:rFonts w:eastAsia="Calibri" w:cstheme="minorHAnsi"/>
        </w:rPr>
        <w:t xml:space="preserve"> e-mail para o envio da nota fiscal é o</w:t>
      </w:r>
      <w:r w:rsidR="003C4D9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e-mail do requisitante"/>
          <w:tag w:val="Inserir o e-mail do requisitante"/>
          <w:id w:val="-1183981991"/>
          <w:placeholder>
            <w:docPart w:val="AC19F6A178E34B998BD432CAF2E8C145"/>
          </w:placeholder>
          <w:showingPlcHdr/>
        </w:sdtPr>
        <w:sdtEndPr/>
        <w:sdtContent>
          <w:r w:rsidR="00F15CAF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>
        <w:rPr>
          <w:rFonts w:eastAsia="Calibri" w:cstheme="minorHAnsi"/>
        </w:rPr>
        <w:t>.</w:t>
      </w:r>
    </w:p>
    <w:p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:rsidR="00A919A3" w:rsidRPr="009E6630" w:rsidRDefault="00A919A3" w:rsidP="00A919A3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lastRenderedPageBreak/>
        <w:t>5.2.</w:t>
      </w:r>
      <w:r>
        <w:rPr>
          <w:rFonts w:eastAsia="Calibri" w:cstheme="minorHAnsi"/>
          <w:b/>
        </w:rPr>
        <w:t>2</w:t>
      </w:r>
      <w:r>
        <w:rPr>
          <w:rFonts w:eastAsia="Calibri" w:cstheme="minorHAnsi"/>
        </w:rPr>
        <w:t xml:space="preserve">. O prazo de pagamento do Fornecimento observará a condição prevista no </w:t>
      </w:r>
      <w:r w:rsidRPr="003D4172">
        <w:rPr>
          <w:rFonts w:eastAsia="Calibri" w:cstheme="minorHAnsi"/>
          <w:smallCaps/>
          <w:sz w:val="24"/>
        </w:rPr>
        <w:t>pedido</w:t>
      </w:r>
      <w:r>
        <w:rPr>
          <w:rFonts w:eastAsia="Calibri" w:cstheme="minorHAnsi"/>
        </w:rPr>
        <w:t xml:space="preserve">, sendo o prazo </w:t>
      </w:r>
      <w:r w:rsidRPr="0067071F">
        <w:rPr>
          <w:rFonts w:eastAsia="Calibri" w:cstheme="minorHAnsi"/>
        </w:rPr>
        <w:t>mínimo de 30 (trinta) dias</w:t>
      </w:r>
      <w:r>
        <w:rPr>
          <w:rFonts w:eastAsia="Calibri" w:cstheme="minorHAnsi"/>
        </w:rPr>
        <w:t xml:space="preserve">, contados do envio da nota fiscal à </w:t>
      </w:r>
      <w:r w:rsidRPr="003D4172">
        <w:rPr>
          <w:rFonts w:ascii="Calibri" w:hAnsi="Calibri" w:cs="Tahoma"/>
          <w:smallCaps/>
          <w:sz w:val="24"/>
        </w:rPr>
        <w:t>contratante</w:t>
      </w:r>
      <w:r>
        <w:rPr>
          <w:rFonts w:eastAsia="Calibri" w:cstheme="minorHAnsi"/>
        </w:rPr>
        <w:t>.</w:t>
      </w:r>
    </w:p>
    <w:p w:rsidR="00D0110D" w:rsidRDefault="00D0110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:rsidR="00D0110D" w:rsidRPr="00B372A2" w:rsidRDefault="00D0110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B372A2">
        <w:rPr>
          <w:rFonts w:eastAsia="Calibri" w:cstheme="minorHAnsi"/>
          <w:b/>
        </w:rPr>
        <w:t xml:space="preserve">5.2.3. </w:t>
      </w:r>
      <w:r w:rsidR="00754A6A" w:rsidRPr="00B372A2">
        <w:rPr>
          <w:rFonts w:eastAsia="Calibri" w:cstheme="minorHAnsi"/>
        </w:rPr>
        <w:t xml:space="preserve">Em caso de atraso no pagamento, a </w:t>
      </w:r>
      <w:r w:rsidR="00754A6A" w:rsidRPr="00B372A2">
        <w:rPr>
          <w:rFonts w:ascii="Calibri" w:hAnsi="Calibri" w:cs="Tahoma"/>
          <w:smallCaps/>
          <w:sz w:val="24"/>
        </w:rPr>
        <w:t>contratada</w:t>
      </w:r>
      <w:r w:rsidR="00754A6A" w:rsidRPr="00B372A2">
        <w:rPr>
          <w:rFonts w:eastAsia="Calibri" w:cstheme="minorHAnsi"/>
        </w:rPr>
        <w:t xml:space="preserve"> deverá </w:t>
      </w:r>
      <w:r w:rsidR="007E5F5F">
        <w:rPr>
          <w:rFonts w:eastAsia="Calibri" w:cstheme="minorHAnsi"/>
        </w:rPr>
        <w:t>comunicar</w:t>
      </w:r>
      <w:r w:rsidR="00292192">
        <w:rPr>
          <w:rFonts w:eastAsia="Calibri" w:cstheme="minorHAnsi"/>
        </w:rPr>
        <w:t xml:space="preserve"> à</w:t>
      </w:r>
      <w:r w:rsidR="00754A6A" w:rsidRPr="00B372A2">
        <w:rPr>
          <w:rFonts w:eastAsia="Calibri" w:cstheme="minorHAnsi"/>
        </w:rPr>
        <w:t xml:space="preserve"> </w:t>
      </w:r>
      <w:r w:rsidR="00754A6A" w:rsidRPr="00B372A2">
        <w:rPr>
          <w:rFonts w:ascii="Calibri" w:hAnsi="Calibri" w:cs="Tahoma"/>
          <w:smallCaps/>
          <w:sz w:val="24"/>
        </w:rPr>
        <w:t>contratante</w:t>
      </w:r>
      <w:r w:rsidR="00315764" w:rsidRPr="00B372A2">
        <w:rPr>
          <w:rFonts w:ascii="Calibri" w:hAnsi="Calibri" w:cs="Tahoma"/>
          <w:smallCaps/>
          <w:sz w:val="24"/>
        </w:rPr>
        <w:t xml:space="preserve"> </w:t>
      </w:r>
      <w:r w:rsidR="00315764" w:rsidRPr="00B372A2">
        <w:rPr>
          <w:rFonts w:eastAsia="Calibri" w:cstheme="minorHAnsi"/>
        </w:rPr>
        <w:t xml:space="preserve">expressamente e informar sobre o ocorrido. Caso o atraso supere </w:t>
      </w:r>
      <w:r w:rsidR="00CC7C36" w:rsidRPr="00B372A2">
        <w:rPr>
          <w:rFonts w:eastAsia="Calibri" w:cstheme="minorHAnsi"/>
        </w:rPr>
        <w:t>o prazo de 15 (quinze) dias,</w:t>
      </w:r>
      <w:r w:rsidR="00490A8E" w:rsidRPr="00B372A2">
        <w:rPr>
          <w:rFonts w:eastAsia="Calibri" w:cstheme="minorHAnsi"/>
        </w:rPr>
        <w:t xml:space="preserve"> </w:t>
      </w:r>
      <w:r w:rsidR="007E5F5F">
        <w:rPr>
          <w:rFonts w:eastAsia="Calibri" w:cstheme="minorHAnsi"/>
        </w:rPr>
        <w:t xml:space="preserve">a </w:t>
      </w:r>
      <w:r w:rsidR="00490A8E" w:rsidRPr="00B372A2">
        <w:rPr>
          <w:rFonts w:ascii="Calibri" w:hAnsi="Calibri" w:cs="Tahoma"/>
          <w:smallCaps/>
          <w:sz w:val="24"/>
        </w:rPr>
        <w:t xml:space="preserve">contratada </w:t>
      </w:r>
      <w:r w:rsidR="00490A8E" w:rsidRPr="00B372A2">
        <w:rPr>
          <w:rFonts w:eastAsia="Calibri" w:cstheme="minorHAnsi"/>
        </w:rPr>
        <w:t xml:space="preserve">poderá cobrar </w:t>
      </w:r>
      <w:r w:rsidR="00CC7C36" w:rsidRPr="00B372A2">
        <w:rPr>
          <w:rFonts w:eastAsia="Calibri" w:cstheme="minorHAnsi"/>
        </w:rPr>
        <w:t xml:space="preserve">da </w:t>
      </w:r>
      <w:r w:rsidR="00CC7C36" w:rsidRPr="00B372A2">
        <w:rPr>
          <w:rFonts w:ascii="Calibri" w:hAnsi="Calibri" w:cs="Tahoma"/>
          <w:smallCaps/>
          <w:sz w:val="24"/>
        </w:rPr>
        <w:t>contratante</w:t>
      </w:r>
      <w:r w:rsidR="00C23AB1">
        <w:rPr>
          <w:rFonts w:ascii="Calibri" w:hAnsi="Calibri" w:cs="Tahoma"/>
          <w:smallCaps/>
          <w:sz w:val="24"/>
        </w:rPr>
        <w:t xml:space="preserve"> </w:t>
      </w:r>
      <w:r w:rsidR="00C23AB1" w:rsidRPr="00C23AB1">
        <w:rPr>
          <w:rFonts w:eastAsia="Calibri" w:cstheme="minorHAnsi"/>
        </w:rPr>
        <w:t>uma</w:t>
      </w:r>
      <w:r w:rsidR="00CC7C36" w:rsidRPr="00C23AB1">
        <w:rPr>
          <w:rFonts w:eastAsia="Calibri" w:cstheme="minorHAnsi"/>
        </w:rPr>
        <w:t xml:space="preserve"> </w:t>
      </w:r>
      <w:r w:rsidR="00490A8E" w:rsidRPr="00C23AB1">
        <w:rPr>
          <w:rFonts w:eastAsia="Calibri" w:cstheme="minorHAnsi"/>
        </w:rPr>
        <w:t>multa</w:t>
      </w:r>
      <w:r w:rsidR="00490A8E" w:rsidRPr="00B372A2">
        <w:rPr>
          <w:rFonts w:eastAsia="Calibri" w:cstheme="minorHAnsi"/>
        </w:rPr>
        <w:t xml:space="preserve"> de até 2%</w:t>
      </w:r>
      <w:r w:rsidR="00C23AB1">
        <w:rPr>
          <w:rFonts w:eastAsia="Calibri" w:cstheme="minorHAnsi"/>
        </w:rPr>
        <w:t xml:space="preserve"> do valor em atraso, acrescida d</w:t>
      </w:r>
      <w:r w:rsidR="00490A8E" w:rsidRPr="00B372A2">
        <w:rPr>
          <w:rFonts w:eastAsia="Calibri" w:cstheme="minorHAnsi"/>
        </w:rPr>
        <w:t xml:space="preserve">e juros de 1% ao mês, cobrados </w:t>
      </w:r>
      <w:proofErr w:type="gramStart"/>
      <w:r w:rsidR="00490A8E" w:rsidRPr="00C23AB1">
        <w:rPr>
          <w:rFonts w:eastAsia="Calibri" w:cstheme="minorHAnsi"/>
          <w:i/>
        </w:rPr>
        <w:t>pro rata</w:t>
      </w:r>
      <w:proofErr w:type="gramEnd"/>
      <w:r w:rsidR="00490A8E" w:rsidRPr="00C23AB1">
        <w:rPr>
          <w:rFonts w:eastAsia="Calibri" w:cstheme="minorHAnsi"/>
          <w:i/>
        </w:rPr>
        <w:t xml:space="preserve"> die</w:t>
      </w:r>
      <w:r w:rsidR="00CC7C36" w:rsidRPr="00B372A2">
        <w:rPr>
          <w:rFonts w:eastAsia="Calibri" w:cstheme="minorHAnsi"/>
        </w:rPr>
        <w:t xml:space="preserve">. </w:t>
      </w:r>
    </w:p>
    <w:p w:rsidR="00FE4DAF" w:rsidRPr="00B372A2" w:rsidRDefault="00FE4DA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  <w:b/>
        </w:rPr>
      </w:pPr>
    </w:p>
    <w:p w:rsidR="00A71FDC" w:rsidRDefault="00A71FDC" w:rsidP="00A71FDC">
      <w:pPr>
        <w:pStyle w:val="PargrafodaLista"/>
        <w:tabs>
          <w:tab w:val="left" w:pos="993"/>
        </w:tabs>
        <w:spacing w:after="0"/>
        <w:ind w:left="993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5.2.3.1. </w:t>
      </w:r>
      <w:r>
        <w:rPr>
          <w:rFonts w:eastAsia="Calibri" w:cstheme="minorHAnsi"/>
        </w:rPr>
        <w:t xml:space="preserve">As Partes acordam que, em caso de atraso de pagamento, a penalidade indicada no item 5.2.3. </w:t>
      </w:r>
      <w:proofErr w:type="gramStart"/>
      <w:r>
        <w:rPr>
          <w:rFonts w:eastAsia="Calibri" w:cstheme="minorHAnsi"/>
        </w:rPr>
        <w:t>supra</w:t>
      </w:r>
      <w:proofErr w:type="gramEnd"/>
      <w:r>
        <w:rPr>
          <w:rFonts w:eastAsia="Calibri" w:cstheme="minorHAnsi"/>
        </w:rPr>
        <w:t xml:space="preserve"> será a única aplicável à </w:t>
      </w:r>
      <w:r>
        <w:rPr>
          <w:rFonts w:ascii="Calibri" w:hAnsi="Calibri" w:cs="Tahoma"/>
          <w:smallCaps/>
          <w:sz w:val="24"/>
        </w:rPr>
        <w:t>contratante</w:t>
      </w:r>
      <w:r>
        <w:rPr>
          <w:rFonts w:eastAsia="Calibri" w:cstheme="minorHAnsi"/>
        </w:rPr>
        <w:t xml:space="preserve">, sendo certo que ficará vedada a suspensão do Fornecimento ou o protesto de títulos pela </w:t>
      </w:r>
      <w:r>
        <w:rPr>
          <w:rFonts w:ascii="Calibri" w:hAnsi="Calibri" w:cs="Tahoma"/>
          <w:smallCaps/>
          <w:sz w:val="24"/>
        </w:rPr>
        <w:t>contratada</w:t>
      </w:r>
      <w:r>
        <w:rPr>
          <w:rFonts w:eastAsia="Calibri" w:cstheme="minorHAnsi"/>
        </w:rPr>
        <w:t xml:space="preserve"> em face da </w:t>
      </w:r>
      <w:r>
        <w:rPr>
          <w:rFonts w:ascii="Calibri" w:hAnsi="Calibri" w:cs="Tahoma"/>
          <w:smallCaps/>
          <w:sz w:val="24"/>
        </w:rPr>
        <w:t xml:space="preserve">contratante, </w:t>
      </w:r>
      <w:r w:rsidRPr="00F62525">
        <w:rPr>
          <w:rFonts w:eastAsia="Calibri" w:cstheme="minorHAnsi"/>
        </w:rPr>
        <w:t>sob pena da aplicação das penal</w:t>
      </w:r>
      <w:r>
        <w:rPr>
          <w:rFonts w:eastAsia="Calibri" w:cstheme="minorHAnsi"/>
        </w:rPr>
        <w:t>i</w:t>
      </w:r>
      <w:r w:rsidRPr="00F62525">
        <w:rPr>
          <w:rFonts w:eastAsia="Calibri" w:cstheme="minorHAnsi"/>
        </w:rPr>
        <w:t xml:space="preserve">dades previstas </w:t>
      </w:r>
      <w:r>
        <w:rPr>
          <w:rFonts w:eastAsia="Calibri" w:cstheme="minorHAnsi"/>
        </w:rPr>
        <w:t xml:space="preserve">na cláusula </w:t>
      </w:r>
      <w:r w:rsidR="00F638B0">
        <w:rPr>
          <w:rFonts w:eastAsia="Calibri" w:cstheme="minorHAnsi"/>
        </w:rPr>
        <w:t>oitava</w:t>
      </w:r>
      <w:r>
        <w:rPr>
          <w:rFonts w:eastAsia="Calibri" w:cstheme="minorHAnsi"/>
        </w:rPr>
        <w:t xml:space="preserve"> deste contrato.</w:t>
      </w:r>
    </w:p>
    <w:p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9E6630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9E6630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sexta - garantia estendida</w:t>
            </w:r>
          </w:p>
        </w:tc>
      </w:tr>
    </w:tbl>
    <w:p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p w:rsidR="009E6630" w:rsidRPr="009E6630" w:rsidRDefault="009E6630" w:rsidP="00D5615C">
      <w:pPr>
        <w:pStyle w:val="PargrafodaLista"/>
        <w:numPr>
          <w:ilvl w:val="1"/>
          <w:numId w:val="26"/>
        </w:numPr>
        <w:spacing w:after="0"/>
        <w:ind w:left="284" w:hanging="426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A garantia do produto do Fornecimento está prevista no </w:t>
      </w:r>
      <w:proofErr w:type="spellStart"/>
      <w:proofErr w:type="gramStart"/>
      <w:r w:rsidR="003D4172" w:rsidRPr="003D4172">
        <w:rPr>
          <w:rFonts w:ascii="Calibri" w:hAnsi="Calibri" w:cs="Calibri"/>
          <w:smallCaps/>
          <w:sz w:val="24"/>
        </w:rPr>
        <w:t>tr</w:t>
      </w:r>
      <w:proofErr w:type="spellEnd"/>
      <w:proofErr w:type="gramEnd"/>
      <w:r w:rsidRPr="009E6630">
        <w:rPr>
          <w:rFonts w:ascii="Calibri" w:hAnsi="Calibri" w:cs="Calibri"/>
        </w:rPr>
        <w:t xml:space="preserve"> ou no </w:t>
      </w:r>
      <w:r w:rsidR="003D4172" w:rsidRPr="003D4172">
        <w:rPr>
          <w:rFonts w:eastAsia="Calibri" w:cstheme="minorHAnsi"/>
          <w:smallCaps/>
          <w:sz w:val="24"/>
        </w:rPr>
        <w:t>pedido</w:t>
      </w:r>
      <w:r w:rsidRPr="009E6630">
        <w:rPr>
          <w:rFonts w:ascii="Calibri" w:hAnsi="Calibri" w:cs="Calibri"/>
        </w:rPr>
        <w:t xml:space="preserve">. </w:t>
      </w:r>
    </w:p>
    <w:p w:rsidR="009E6630" w:rsidRDefault="009E6630" w:rsidP="00D5615C">
      <w:pPr>
        <w:spacing w:after="0"/>
        <w:jc w:val="both"/>
        <w:rPr>
          <w:rFonts w:ascii="Calibri" w:hAnsi="Calibri" w:cs="Calibri"/>
          <w:b/>
        </w:rPr>
      </w:pPr>
    </w:p>
    <w:p w:rsidR="009E6630" w:rsidRDefault="009E6630" w:rsidP="00D5615C">
      <w:pPr>
        <w:pStyle w:val="PargrafodaLista"/>
        <w:numPr>
          <w:ilvl w:val="1"/>
          <w:numId w:val="26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É obrigação da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Calibri"/>
          <w:sz w:val="24"/>
        </w:rPr>
        <w:t xml:space="preserve"> </w:t>
      </w:r>
      <w:r w:rsidRPr="009E6630">
        <w:rPr>
          <w:rFonts w:ascii="Calibri" w:hAnsi="Calibri" w:cs="Calibri"/>
        </w:rPr>
        <w:t>a reparação dos vícios e dos defeitos verificados dentro do prazo de garantia do Fornecimento, na forma da Lei nº 8.078/90 (Código de Defesa do Consumidor) e do Código Civil Brasileiro.</w:t>
      </w:r>
    </w:p>
    <w:p w:rsidR="00C8392E" w:rsidRPr="00C8392E" w:rsidRDefault="00C8392E" w:rsidP="00D5615C">
      <w:pPr>
        <w:pStyle w:val="PargrafodaLista"/>
        <w:spacing w:after="0"/>
        <w:rPr>
          <w:rFonts w:ascii="Calibri" w:hAnsi="Calibri" w:cs="Calibri"/>
        </w:rPr>
      </w:pPr>
    </w:p>
    <w:p w:rsidR="00C8392E" w:rsidRPr="00C8392E" w:rsidRDefault="00C8392E" w:rsidP="00D5615C">
      <w:pPr>
        <w:pStyle w:val="PargrafodaLista"/>
        <w:numPr>
          <w:ilvl w:val="1"/>
          <w:numId w:val="26"/>
        </w:numPr>
        <w:tabs>
          <w:tab w:val="left" w:pos="-142"/>
          <w:tab w:val="left" w:pos="284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C8392E">
        <w:rPr>
          <w:rFonts w:ascii="Calibri" w:hAnsi="Calibri" w:cs="Calibri"/>
          <w:bCs/>
        </w:rPr>
        <w:t>Em caso de defeito constatado durante o período de garantia, que gere a necessidade de uma troca parcial, total ou até a devolução de itens que compõem o Fornecimento, o período da garantia será automaticamente renovado.</w:t>
      </w:r>
    </w:p>
    <w:p w:rsidR="00C56244" w:rsidRDefault="00C56244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C56244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C56244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sétima - garantia de execução</w:t>
            </w:r>
          </w:p>
        </w:tc>
      </w:tr>
    </w:tbl>
    <w:p w:rsidR="00C56244" w:rsidRDefault="00C56244" w:rsidP="00D5615C">
      <w:pPr>
        <w:spacing w:after="0"/>
        <w:jc w:val="both"/>
        <w:rPr>
          <w:rFonts w:ascii="Calibri" w:hAnsi="Calibri" w:cs="Tahoma"/>
        </w:rPr>
      </w:pPr>
    </w:p>
    <w:p w:rsidR="00C56244" w:rsidRPr="00650E1D" w:rsidRDefault="00C56244" w:rsidP="00D5615C">
      <w:pPr>
        <w:pStyle w:val="PargrafodaLista"/>
        <w:numPr>
          <w:ilvl w:val="1"/>
          <w:numId w:val="41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>Além do seguro coletivo contra acidentes de trabalho, com validade para todo o período de execução do</w:t>
      </w:r>
      <w:r w:rsidR="009E6630" w:rsidRPr="00650E1D">
        <w:rPr>
          <w:rFonts w:ascii="Calibri" w:hAnsi="Calibri" w:cs="Tahoma"/>
        </w:rPr>
        <w:t xml:space="preserve"> </w:t>
      </w:r>
      <w:r w:rsidRPr="00650E1D">
        <w:rPr>
          <w:rFonts w:ascii="Calibri" w:hAnsi="Calibri" w:cs="Tahoma"/>
        </w:rPr>
        <w:t xml:space="preserve">serviço, correndo a sua conta as despesas não cobertas pela respectiva apólice, sem prejuízo do seguro obrigatório contra acidentes de trabalho previsto no art. 7º, XXVIII, da Constituição Federal, e regulado pelas Leis n° 8.212, de 24/07/1991 e n° 8.213, de 24/07/1991,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Tahoma"/>
          <w:b/>
          <w:sz w:val="24"/>
        </w:rPr>
        <w:t xml:space="preserve"> </w:t>
      </w:r>
      <w:r w:rsidRPr="00650E1D">
        <w:rPr>
          <w:rFonts w:ascii="Calibri" w:hAnsi="Calibri" w:cs="Tahoma"/>
        </w:rPr>
        <w:t>deverá apresentar à</w:t>
      </w:r>
      <w:r w:rsidR="003C1A4F" w:rsidRPr="00650E1D">
        <w:rPr>
          <w:rFonts w:ascii="Calibri" w:hAnsi="Calibri" w:cs="Tahoma"/>
        </w:rPr>
        <w:t xml:space="preserve">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650E1D">
        <w:rPr>
          <w:rFonts w:ascii="Calibri" w:hAnsi="Calibri" w:cs="Tahoma"/>
        </w:rPr>
        <w:t xml:space="preserve">, no prazo máximo de 10 (dez) dias úteis, contado da data que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Tahoma"/>
          <w:b/>
          <w:sz w:val="24"/>
        </w:rPr>
        <w:t xml:space="preserve"> </w:t>
      </w:r>
      <w:r w:rsidRPr="00650E1D">
        <w:rPr>
          <w:rFonts w:ascii="Calibri" w:hAnsi="Calibri" w:cs="Tahoma"/>
        </w:rPr>
        <w:t>recebeu a sua</w:t>
      </w:r>
      <w:r w:rsidR="009E6630" w:rsidRPr="00650E1D">
        <w:rPr>
          <w:rFonts w:ascii="Calibri" w:hAnsi="Calibri" w:cs="Tahoma"/>
        </w:rPr>
        <w:t xml:space="preserve"> </w:t>
      </w:r>
      <w:r w:rsidRPr="00650E1D">
        <w:rPr>
          <w:rFonts w:ascii="Calibri" w:hAnsi="Calibri" w:cs="Tahoma"/>
        </w:rPr>
        <w:t>via do Contrato assinada, comprovante de prestação de garantia de 5% (cinco por cento) sobre o valor do Contrato, com validade durante a execução do Contrato e 90 (noventa) dias após término da vigência contratual, mediante a opção por uma das seguintes modalidades:</w:t>
      </w:r>
    </w:p>
    <w:p w:rsidR="00C56244" w:rsidRPr="00C56244" w:rsidRDefault="00C56244" w:rsidP="00D5615C">
      <w:pPr>
        <w:tabs>
          <w:tab w:val="left" w:pos="851"/>
          <w:tab w:val="left" w:pos="993"/>
        </w:tabs>
        <w:spacing w:after="0"/>
        <w:jc w:val="both"/>
        <w:rPr>
          <w:rFonts w:ascii="Calibri" w:hAnsi="Calibri" w:cs="Tahoma"/>
        </w:rPr>
      </w:pPr>
    </w:p>
    <w:p w:rsidR="00C56244" w:rsidRPr="00C56244" w:rsidRDefault="00C56244" w:rsidP="00D5615C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a</w:t>
      </w:r>
      <w:proofErr w:type="gramEnd"/>
      <w:r w:rsidRPr="00C56244">
        <w:rPr>
          <w:rFonts w:ascii="Calibri" w:hAnsi="Calibri" w:cs="Tahoma"/>
        </w:rPr>
        <w:t>)</w:t>
      </w:r>
      <w:r w:rsidRPr="00C56244">
        <w:rPr>
          <w:rFonts w:ascii="Calibri" w:hAnsi="Calibri" w:cs="Tahoma"/>
        </w:rPr>
        <w:tab/>
        <w:t>Apólice de Seguro-garantia;</w:t>
      </w:r>
    </w:p>
    <w:p w:rsidR="00C56244" w:rsidRPr="00C56244" w:rsidRDefault="00C56244" w:rsidP="00D5615C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b)</w:t>
      </w:r>
      <w:proofErr w:type="gramEnd"/>
      <w:r w:rsidRPr="00C56244">
        <w:rPr>
          <w:rFonts w:ascii="Calibri" w:hAnsi="Calibri" w:cs="Tahoma"/>
        </w:rPr>
        <w:tab/>
        <w:t>Fiança bancária.</w:t>
      </w:r>
    </w:p>
    <w:p w:rsidR="00C56244" w:rsidRDefault="00C56244" w:rsidP="00D5615C">
      <w:pPr>
        <w:spacing w:after="0"/>
        <w:jc w:val="both"/>
        <w:rPr>
          <w:rFonts w:ascii="Calibri" w:hAnsi="Calibri" w:cs="Tahoma"/>
        </w:rPr>
      </w:pPr>
    </w:p>
    <w:p w:rsidR="00C56244" w:rsidRPr="00650E1D" w:rsidRDefault="00C56244" w:rsidP="00D5615C">
      <w:pPr>
        <w:pStyle w:val="PargrafodaLista"/>
        <w:numPr>
          <w:ilvl w:val="2"/>
          <w:numId w:val="41"/>
        </w:numPr>
        <w:tabs>
          <w:tab w:val="left" w:pos="851"/>
          <w:tab w:val="left" w:pos="993"/>
        </w:tabs>
        <w:spacing w:after="0"/>
        <w:ind w:hanging="436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 xml:space="preserve"> A garantia, qualquer que seja a modalidade escolhida, assegurará o pagamento de:</w:t>
      </w:r>
    </w:p>
    <w:p w:rsidR="00C56244" w:rsidRPr="00C56244" w:rsidRDefault="00C56244" w:rsidP="00D5615C">
      <w:pPr>
        <w:spacing w:after="0"/>
        <w:jc w:val="both"/>
        <w:rPr>
          <w:rFonts w:ascii="Calibri" w:hAnsi="Calibri" w:cs="Tahoma"/>
        </w:rPr>
      </w:pPr>
    </w:p>
    <w:p w:rsidR="00C56244" w:rsidRPr="00C56244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a</w:t>
      </w:r>
      <w:proofErr w:type="gramEnd"/>
      <w:r w:rsidRPr="00C56244">
        <w:rPr>
          <w:rFonts w:ascii="Calibri" w:hAnsi="Calibri" w:cs="Tahoma"/>
        </w:rPr>
        <w:t>)</w:t>
      </w:r>
      <w:r w:rsidRPr="00C56244">
        <w:rPr>
          <w:rFonts w:ascii="Calibri" w:hAnsi="Calibri" w:cs="Tahoma"/>
        </w:rPr>
        <w:tab/>
        <w:t xml:space="preserve">prejuízos advindos do não cumprimento do objeto do Contrato; </w:t>
      </w:r>
    </w:p>
    <w:p w:rsidR="00C56244" w:rsidRPr="00C56244" w:rsidRDefault="00C56244" w:rsidP="00D5615C">
      <w:pPr>
        <w:tabs>
          <w:tab w:val="left" w:pos="284"/>
        </w:tabs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b)</w:t>
      </w:r>
      <w:proofErr w:type="gramEnd"/>
      <w:r w:rsidRPr="00C56244">
        <w:rPr>
          <w:rFonts w:ascii="Calibri" w:hAnsi="Calibri" w:cs="Tahoma"/>
        </w:rPr>
        <w:tab/>
        <w:t xml:space="preserve">prejuízos diretos causados à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3D4172">
        <w:rPr>
          <w:rFonts w:ascii="Calibri" w:hAnsi="Calibri" w:cs="Tahoma"/>
          <w:sz w:val="24"/>
        </w:rPr>
        <w:t xml:space="preserve"> </w:t>
      </w:r>
      <w:r w:rsidRPr="00C56244">
        <w:rPr>
          <w:rFonts w:ascii="Calibri" w:hAnsi="Calibri" w:cs="Tahoma"/>
        </w:rPr>
        <w:t xml:space="preserve">decorrentes de culpa ou dolo durante a execução do Contrato; </w:t>
      </w:r>
    </w:p>
    <w:p w:rsidR="00C56244" w:rsidRPr="00C56244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c)</w:t>
      </w:r>
      <w:proofErr w:type="gramEnd"/>
      <w:r w:rsidRPr="00C56244">
        <w:rPr>
          <w:rFonts w:ascii="Calibri" w:hAnsi="Calibri" w:cs="Tahoma"/>
        </w:rPr>
        <w:tab/>
        <w:t xml:space="preserve">multas moratórias e punitivas aplicadas pela Administração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C56244">
        <w:rPr>
          <w:rFonts w:ascii="Calibri" w:hAnsi="Calibri" w:cs="Tahoma"/>
        </w:rPr>
        <w:t xml:space="preserve">; </w:t>
      </w:r>
      <w:r w:rsidR="006B45C9">
        <w:rPr>
          <w:rFonts w:ascii="Calibri" w:hAnsi="Calibri" w:cs="Tahoma"/>
        </w:rPr>
        <w:t>e</w:t>
      </w:r>
    </w:p>
    <w:p w:rsidR="003054E8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d)</w:t>
      </w:r>
      <w:proofErr w:type="gramEnd"/>
      <w:r w:rsidRPr="00C56244">
        <w:rPr>
          <w:rFonts w:ascii="Calibri" w:hAnsi="Calibri" w:cs="Tahoma"/>
        </w:rPr>
        <w:tab/>
        <w:t xml:space="preserve">obrigações trabalhistas e previdenciárias de qualquer natureza, não adimplidas pela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C56244">
        <w:rPr>
          <w:rFonts w:ascii="Calibri" w:hAnsi="Calibri" w:cs="Tahoma"/>
        </w:rPr>
        <w:t>, quando couber.</w:t>
      </w:r>
    </w:p>
    <w:p w:rsidR="00C56244" w:rsidRPr="00C56244" w:rsidRDefault="00C56244" w:rsidP="00D5615C">
      <w:pPr>
        <w:spacing w:after="0"/>
        <w:ind w:left="284" w:hanging="284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 xml:space="preserve"> </w:t>
      </w:r>
    </w:p>
    <w:p w:rsidR="00C56244" w:rsidRPr="00650E1D" w:rsidRDefault="00C56244" w:rsidP="00D5615C">
      <w:pPr>
        <w:pStyle w:val="PargrafodaLista"/>
        <w:numPr>
          <w:ilvl w:val="1"/>
          <w:numId w:val="41"/>
        </w:numPr>
        <w:spacing w:after="0"/>
        <w:ind w:hanging="502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>A garantia será considerada extinta:</w:t>
      </w:r>
    </w:p>
    <w:p w:rsidR="00C56244" w:rsidRPr="00C56244" w:rsidRDefault="00C56244" w:rsidP="00D5615C">
      <w:pPr>
        <w:spacing w:after="0"/>
        <w:jc w:val="both"/>
        <w:rPr>
          <w:rFonts w:ascii="Calibri" w:hAnsi="Calibri" w:cs="Tahoma"/>
        </w:rPr>
      </w:pPr>
    </w:p>
    <w:p w:rsidR="00C56244" w:rsidRPr="00496BA1" w:rsidRDefault="00C56244" w:rsidP="00B742F0">
      <w:pPr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C56244">
        <w:rPr>
          <w:rFonts w:ascii="Calibri" w:hAnsi="Calibri" w:cs="Tahoma"/>
        </w:rPr>
        <w:t>a</w:t>
      </w:r>
      <w:proofErr w:type="gramEnd"/>
      <w:r w:rsidRPr="00C56244">
        <w:rPr>
          <w:rFonts w:ascii="Calibri" w:hAnsi="Calibri" w:cs="Tahoma"/>
        </w:rPr>
        <w:t>)</w:t>
      </w:r>
      <w:r w:rsidRPr="00C56244">
        <w:rPr>
          <w:rFonts w:ascii="Calibri" w:hAnsi="Calibri" w:cs="Tahoma"/>
        </w:rPr>
        <w:tab/>
        <w:t xml:space="preserve">com a devolução da apólice, carta-fiança ou autorização para o levantamento de importâncias depositadas em dinheiro a título de garantia, acompanhada de declaração da Administração, mediante termo circunstanciado, de que a </w:t>
      </w:r>
      <w:r w:rsidR="00A51700" w:rsidRPr="003D4172">
        <w:rPr>
          <w:rFonts w:ascii="Calibri" w:hAnsi="Calibri" w:cs="Tahoma"/>
          <w:smallCaps/>
          <w:sz w:val="24"/>
        </w:rPr>
        <w:t>contratada</w:t>
      </w:r>
      <w:r w:rsidR="00A51700" w:rsidRPr="00C56244">
        <w:rPr>
          <w:rFonts w:ascii="Calibri" w:hAnsi="Calibri" w:cs="Tahoma"/>
        </w:rPr>
        <w:t xml:space="preserve"> </w:t>
      </w:r>
      <w:r w:rsidRPr="00C56244">
        <w:rPr>
          <w:rFonts w:ascii="Calibri" w:hAnsi="Calibri" w:cs="Tahoma"/>
        </w:rPr>
        <w:t xml:space="preserve">cumpriu todas as cláusulas do </w:t>
      </w:r>
      <w:r w:rsidRPr="00496BA1">
        <w:rPr>
          <w:rFonts w:ascii="Calibri" w:hAnsi="Calibri" w:cs="Tahoma"/>
        </w:rPr>
        <w:t xml:space="preserve">Contrato; </w:t>
      </w:r>
      <w:r w:rsidR="006B45C9" w:rsidRPr="00496BA1">
        <w:rPr>
          <w:rFonts w:ascii="Calibri" w:hAnsi="Calibri" w:cs="Tahoma"/>
        </w:rPr>
        <w:t>ou</w:t>
      </w:r>
    </w:p>
    <w:p w:rsidR="00C56244" w:rsidRDefault="00C56244" w:rsidP="00B742F0">
      <w:pPr>
        <w:spacing w:after="0"/>
        <w:ind w:left="567" w:hanging="283"/>
        <w:jc w:val="both"/>
        <w:rPr>
          <w:rFonts w:ascii="Calibri" w:hAnsi="Calibri" w:cs="Tahoma"/>
        </w:rPr>
      </w:pPr>
      <w:proofErr w:type="gramStart"/>
      <w:r w:rsidRPr="00496BA1">
        <w:rPr>
          <w:rFonts w:ascii="Calibri" w:hAnsi="Calibri" w:cs="Tahoma"/>
        </w:rPr>
        <w:t>b)</w:t>
      </w:r>
      <w:proofErr w:type="gramEnd"/>
      <w:r w:rsidRPr="00496BA1">
        <w:rPr>
          <w:rFonts w:ascii="Calibri" w:hAnsi="Calibri" w:cs="Tahoma"/>
        </w:rPr>
        <w:tab/>
        <w:t>com o término da vigência do</w:t>
      </w:r>
      <w:r w:rsidRPr="00C56244">
        <w:rPr>
          <w:rFonts w:ascii="Calibri" w:hAnsi="Calibri" w:cs="Tahoma"/>
        </w:rPr>
        <w:t xml:space="preserve"> Contrato, podendo independentemente da sua natureza, ser estendido em caso de ocorrência de sinistro.</w:t>
      </w:r>
    </w:p>
    <w:p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7E7FFD" w:rsidRPr="00115262" w:rsidRDefault="00115262" w:rsidP="007B1361">
            <w:pPr>
              <w:spacing w:line="276" w:lineRule="auto"/>
              <w:ind w:left="1451" w:right="-108"/>
              <w:rPr>
                <w:rFonts w:cstheme="minorHAnsi"/>
                <w:b/>
                <w:smallCaps/>
              </w:rPr>
            </w:pPr>
            <w:proofErr w:type="gramStart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oitava - sanções administrativas</w:t>
            </w:r>
          </w:p>
        </w:tc>
      </w:tr>
    </w:tbl>
    <w:p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b/>
          <w:sz w:val="22"/>
          <w:szCs w:val="22"/>
        </w:rPr>
      </w:pPr>
    </w:p>
    <w:p w:rsidR="00C94DBD" w:rsidRDefault="00C94DBD" w:rsidP="00D5615C">
      <w:pPr>
        <w:pStyle w:val="LO-Normal"/>
        <w:numPr>
          <w:ilvl w:val="1"/>
          <w:numId w:val="42"/>
        </w:numPr>
        <w:pBdr>
          <w:top w:val="none" w:sz="0" w:space="3" w:color="000000"/>
        </w:pBdr>
        <w:tabs>
          <w:tab w:val="left" w:pos="284"/>
        </w:tabs>
        <w:spacing w:line="276" w:lineRule="auto"/>
        <w:ind w:left="-142" w:firstLine="0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 xml:space="preserve">Em caso de inexecução total, parcial, atrasos injustificados, execução imperfeita ou qualquer inadimplemento ou infração contratual, a </w:t>
      </w:r>
      <w:r w:rsidR="00D5615C" w:rsidRPr="003D4172">
        <w:rPr>
          <w:rFonts w:ascii="Calibri" w:eastAsiaTheme="minorHAnsi" w:hAnsi="Calibri" w:cs="Tahoma"/>
          <w:smallCaps/>
          <w:lang w:eastAsia="en-US"/>
        </w:rPr>
        <w:t>contratada</w:t>
      </w: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>, sem prejuízo da responsabilidade civil e criminal que couber, ficará sujeita às seguintes penalidades:</w:t>
      </w:r>
    </w:p>
    <w:p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</w:p>
    <w:p w:rsidR="00C94DBD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proofErr w:type="gramStart"/>
      <w:r>
        <w:rPr>
          <w:rFonts w:cstheme="minorHAnsi"/>
        </w:rPr>
        <w:t>a</w:t>
      </w:r>
      <w:r w:rsidR="00C94DBD" w:rsidRPr="00295BEF">
        <w:rPr>
          <w:rFonts w:cstheme="minorHAnsi"/>
        </w:rPr>
        <w:t>dvertência</w:t>
      </w:r>
      <w:proofErr w:type="gramEnd"/>
      <w:r w:rsidR="00C94DBD" w:rsidRPr="00295BEF">
        <w:rPr>
          <w:rFonts w:cstheme="minorHAnsi"/>
        </w:rPr>
        <w:t>, por escrito;</w:t>
      </w:r>
    </w:p>
    <w:p w:rsidR="00C94DBD" w:rsidRPr="003054E8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proofErr w:type="gramStart"/>
      <w:r>
        <w:rPr>
          <w:rFonts w:cstheme="minorHAnsi"/>
        </w:rPr>
        <w:t>m</w:t>
      </w:r>
      <w:r w:rsidR="00C94DBD" w:rsidRPr="003054E8">
        <w:rPr>
          <w:rFonts w:cstheme="minorHAnsi"/>
        </w:rPr>
        <w:t>ulta</w:t>
      </w:r>
      <w:proofErr w:type="gramEnd"/>
      <w:r w:rsidR="00C94DBD" w:rsidRPr="003054E8">
        <w:rPr>
          <w:rFonts w:cstheme="minorHAnsi"/>
        </w:rPr>
        <w:t xml:space="preserve"> correspondente até 20% sobre o valor da parcela em caso de inexecução parcial, atraso, inadimplemento ou infração contratual;</w:t>
      </w:r>
    </w:p>
    <w:p w:rsidR="00C94DBD" w:rsidRPr="00295BEF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proofErr w:type="gramStart"/>
      <w:r>
        <w:rPr>
          <w:rFonts w:cstheme="minorHAnsi"/>
        </w:rPr>
        <w:t>m</w:t>
      </w:r>
      <w:r w:rsidR="00C94DBD" w:rsidRPr="00295BEF">
        <w:rPr>
          <w:rFonts w:cstheme="minorHAnsi"/>
        </w:rPr>
        <w:t>ulta</w:t>
      </w:r>
      <w:proofErr w:type="gramEnd"/>
      <w:r w:rsidR="00C94DBD" w:rsidRPr="00295BEF">
        <w:rPr>
          <w:rFonts w:cstheme="minorHAnsi"/>
        </w:rPr>
        <w:t xml:space="preserve"> correspondente até 20% sobre o valor global do Contrato, quando ficar caracterizada a recusa no cumprimento das obrigações, e ainda a consequente aplicação da alínea “d” desta cláusula;</w:t>
      </w:r>
    </w:p>
    <w:p w:rsidR="00C94DBD" w:rsidRPr="00295BEF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proofErr w:type="gramStart"/>
      <w:r>
        <w:rPr>
          <w:rStyle w:val="Fontepargpadro2"/>
          <w:rFonts w:cstheme="minorHAnsi"/>
        </w:rPr>
        <w:t>s</w:t>
      </w:r>
      <w:r w:rsidR="00C94DBD" w:rsidRPr="00295BEF">
        <w:rPr>
          <w:rStyle w:val="Fontepargpadro2"/>
          <w:rFonts w:cstheme="minorHAnsi"/>
        </w:rPr>
        <w:t>uspensão</w:t>
      </w:r>
      <w:proofErr w:type="gramEnd"/>
      <w:r w:rsidR="00C94DBD" w:rsidRPr="00295BEF">
        <w:rPr>
          <w:rStyle w:val="Fontepargpadro2"/>
          <w:rFonts w:cstheme="minorHAnsi"/>
        </w:rPr>
        <w:t xml:space="preserve"> do direito de transacionar com o</w:t>
      </w:r>
      <w:r w:rsidR="00C94DBD" w:rsidRPr="00295BEF">
        <w:rPr>
          <w:rStyle w:val="Fontepargpadro2"/>
          <w:rFonts w:cstheme="minorHAnsi"/>
          <w:b/>
        </w:rPr>
        <w:t xml:space="preserve">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295BEF">
        <w:rPr>
          <w:rStyle w:val="Fontepargpadro2"/>
          <w:rFonts w:cstheme="minorHAnsi"/>
        </w:rPr>
        <w:t>; e</w:t>
      </w:r>
    </w:p>
    <w:p w:rsidR="00C94DBD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Style w:val="Fontepargpadro2"/>
          <w:rFonts w:cstheme="minorHAnsi"/>
        </w:rPr>
      </w:pPr>
      <w:proofErr w:type="gramStart"/>
      <w:r>
        <w:rPr>
          <w:rStyle w:val="Fontepargpadro2"/>
          <w:rFonts w:cstheme="minorHAnsi"/>
        </w:rPr>
        <w:t>d</w:t>
      </w:r>
      <w:r w:rsidR="00C94DBD" w:rsidRPr="00295BEF">
        <w:rPr>
          <w:rStyle w:val="Fontepargpadro2"/>
          <w:rFonts w:cstheme="minorHAnsi"/>
        </w:rPr>
        <w:t>eclaração</w:t>
      </w:r>
      <w:proofErr w:type="gramEnd"/>
      <w:r w:rsidR="00C94DBD" w:rsidRPr="00295BEF">
        <w:rPr>
          <w:rStyle w:val="Fontepargpadro2"/>
          <w:rFonts w:cstheme="minorHAnsi"/>
        </w:rPr>
        <w:t xml:space="preserve"> de inidoneidade estabelecida pela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295BEF">
        <w:rPr>
          <w:rStyle w:val="Fontepargpadro2"/>
          <w:rFonts w:cstheme="minorHAnsi"/>
        </w:rPr>
        <w:t>.</w:t>
      </w:r>
    </w:p>
    <w:p w:rsidR="00C94DBD" w:rsidRPr="00295BEF" w:rsidRDefault="00C94DBD" w:rsidP="00D5615C">
      <w:pPr>
        <w:pStyle w:val="Pargrafoda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0"/>
        <w:rPr>
          <w:rFonts w:cstheme="minorHAnsi"/>
        </w:rPr>
      </w:pPr>
    </w:p>
    <w:p w:rsidR="00C94DBD" w:rsidRPr="00650E1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650E1D">
        <w:rPr>
          <w:rFonts w:ascii="Calibri" w:hAnsi="Calibri" w:cs="Calibri"/>
        </w:rPr>
        <w:t xml:space="preserve"> O descumprimento contratual estará configurado, entre outras hipóteses, quando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Calibri"/>
        </w:rPr>
        <w:t xml:space="preserve"> se enquadrar em alguma das situações previstas </w:t>
      </w:r>
      <w:r w:rsidR="00BA052A" w:rsidRPr="00650E1D">
        <w:rPr>
          <w:rFonts w:ascii="Calibri" w:hAnsi="Calibri" w:cs="Calibri"/>
        </w:rPr>
        <w:t>no Anexo I</w:t>
      </w:r>
      <w:r w:rsidRPr="00650E1D">
        <w:rPr>
          <w:rFonts w:ascii="Calibri" w:hAnsi="Calibri" w:cs="Calibri"/>
        </w:rPr>
        <w:t xml:space="preserve"> deste Contrato, respeitada </w:t>
      </w:r>
      <w:proofErr w:type="gramStart"/>
      <w:r w:rsidRPr="00650E1D">
        <w:rPr>
          <w:rFonts w:ascii="Calibri" w:hAnsi="Calibri" w:cs="Calibri"/>
        </w:rPr>
        <w:t>a</w:t>
      </w:r>
      <w:proofErr w:type="gramEnd"/>
      <w:r w:rsidRPr="00650E1D">
        <w:rPr>
          <w:rFonts w:ascii="Calibri" w:hAnsi="Calibri" w:cs="Calibri"/>
        </w:rPr>
        <w:t xml:space="preserve"> graduação das infrações ali indicadas.</w:t>
      </w:r>
    </w:p>
    <w:p w:rsidR="00C94DBD" w:rsidRPr="001448DB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:rsidR="00C94DBD" w:rsidRPr="001448DB" w:rsidRDefault="00C94DBD" w:rsidP="00D5615C">
      <w:pPr>
        <w:pStyle w:val="PargrafodaLista"/>
        <w:numPr>
          <w:ilvl w:val="2"/>
          <w:numId w:val="42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</w:rPr>
      </w:pPr>
      <w:r w:rsidRPr="001448DB">
        <w:rPr>
          <w:rFonts w:ascii="Calibri" w:hAnsi="Calibri" w:cs="Calibri"/>
        </w:rPr>
        <w:t>As multas por inexecução parcial ou total do objeto poderão ser aplicadas cumulativamente com as demais sanções</w:t>
      </w:r>
      <w:r>
        <w:rPr>
          <w:rFonts w:ascii="Calibri" w:hAnsi="Calibri" w:cs="Calibri"/>
        </w:rPr>
        <w:t xml:space="preserve"> previstas em Contrato</w:t>
      </w:r>
      <w:r w:rsidRPr="001448DB">
        <w:rPr>
          <w:rFonts w:ascii="Calibri" w:hAnsi="Calibri" w:cs="Calibri"/>
        </w:rPr>
        <w:t xml:space="preserve">. </w:t>
      </w:r>
    </w:p>
    <w:p w:rsidR="00C94DBD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lastRenderedPageBreak/>
        <w:t xml:space="preserve">O valor da multa correspondente será retido do pagamento, e será concedido prazo à </w:t>
      </w:r>
      <w:r w:rsidR="00004272" w:rsidRPr="00004272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 xml:space="preserve"> para apresentar defesa prévia. Caso seja mantida a aplicação da multa, o valor correspondente será imediatamente deduzido da nota fiscal.</w:t>
      </w:r>
    </w:p>
    <w:p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Calibri"/>
        </w:rPr>
      </w:pPr>
    </w:p>
    <w:p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As penas referidas serão propostas pela fiscalização da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Pr="003D4172">
        <w:rPr>
          <w:rFonts w:ascii="Calibri" w:hAnsi="Calibri" w:cs="Calibri"/>
        </w:rPr>
        <w:t xml:space="preserve"> </w:t>
      </w:r>
      <w:r w:rsidRPr="009E6630">
        <w:rPr>
          <w:rFonts w:ascii="Calibri" w:hAnsi="Calibri" w:cs="Calibri"/>
        </w:rPr>
        <w:t xml:space="preserve">para deliberação da Diretoria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9E6630">
        <w:rPr>
          <w:rFonts w:ascii="Calibri" w:hAnsi="Calibri" w:cs="Calibri"/>
        </w:rPr>
        <w:t>.</w:t>
      </w:r>
    </w:p>
    <w:p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Nenhum outro pagamento será feito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>, antes de quitada a multa que lhe tiver sido imposta. Se o valor da multa não for pago, será cobrado administrativamente, podendo, ainda, ser cobrado judicialmente.</w:t>
      </w:r>
    </w:p>
    <w:p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No procedimento de aplicação de sanção, será assegurado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 xml:space="preserve"> o contraditório e a ampla defesa.</w:t>
      </w:r>
    </w:p>
    <w:p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:rsidR="00C94DBD" w:rsidRPr="009E6630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Os motivos que possam impedir a </w:t>
      </w:r>
      <w:r w:rsidR="00D5615C" w:rsidRPr="00D5615C">
        <w:rPr>
          <w:rFonts w:ascii="Calibri" w:hAnsi="Calibri" w:cs="Tahoma"/>
          <w:smallCaps/>
          <w:sz w:val="24"/>
          <w:szCs w:val="20"/>
        </w:rPr>
        <w:t xml:space="preserve">contratada </w:t>
      </w:r>
      <w:r w:rsidRPr="009E6630">
        <w:rPr>
          <w:rFonts w:ascii="Calibri" w:hAnsi="Calibri" w:cs="Calibri"/>
        </w:rPr>
        <w:t>de cumprir os prazos do Contrato deverão ser alegados tempestivamente, mediante requerimento protocolado, não sendo levadas em consideração quaisquer</w:t>
      </w:r>
      <w:r w:rsidRPr="009E6630">
        <w:rPr>
          <w:rFonts w:cstheme="minorHAnsi"/>
          <w:spacing w:val="4"/>
        </w:rPr>
        <w:t xml:space="preserve"> alegações baseadas em ocorrências não comunicadas, nem aceitas pela Fiscalização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9E6630">
        <w:rPr>
          <w:rFonts w:cstheme="minorHAnsi"/>
          <w:spacing w:val="4"/>
        </w:rPr>
        <w:t>, nas épocas oportunas.</w:t>
      </w:r>
    </w:p>
    <w:p w:rsidR="00FA7143" w:rsidRPr="00BB2B23" w:rsidRDefault="00FA7143" w:rsidP="00D5615C">
      <w:pPr>
        <w:pStyle w:val="PargrafodaLista"/>
        <w:spacing w:after="0"/>
        <w:ind w:left="0"/>
        <w:jc w:val="both"/>
        <w:rPr>
          <w:rFonts w:cstheme="minorHAnsi"/>
          <w:spacing w:val="4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7E7FFD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nona - rescisão</w:t>
            </w:r>
          </w:p>
        </w:tc>
      </w:tr>
    </w:tbl>
    <w:p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p w:rsidR="008B3475" w:rsidRPr="00402049" w:rsidRDefault="008B3475" w:rsidP="00D5615C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 w:rsidRPr="00402049">
        <w:rPr>
          <w:rFonts w:ascii="Calibri" w:hAnsi="Calibri" w:cs="Tahoma"/>
        </w:rPr>
        <w:t xml:space="preserve">Não obstante as formas de extinção do Contrato previstas no CGF e nos demais itens desta cláusula, as Partes acordam que poderão denunciar o presente Contrato, imotivadamente, </w:t>
      </w:r>
      <w:r w:rsidR="00161732" w:rsidRPr="00402049">
        <w:rPr>
          <w:rFonts w:ascii="Calibri" w:hAnsi="Calibri" w:cs="Tahoma"/>
        </w:rPr>
        <w:t xml:space="preserve">desde que mediante prévio aviso à </w:t>
      </w:r>
      <w:r w:rsidR="00EE782E" w:rsidRPr="00402049">
        <w:rPr>
          <w:rFonts w:ascii="Calibri" w:hAnsi="Calibri" w:cs="Tahoma"/>
        </w:rPr>
        <w:t xml:space="preserve">outra </w:t>
      </w:r>
      <w:r w:rsidR="00161732" w:rsidRPr="00402049">
        <w:rPr>
          <w:rFonts w:ascii="Calibri" w:hAnsi="Calibri" w:cs="Tahoma"/>
        </w:rPr>
        <w:t xml:space="preserve">parte. Para tanto, a </w:t>
      </w:r>
      <w:r w:rsidR="00754A6A" w:rsidRPr="00402049">
        <w:rPr>
          <w:rFonts w:ascii="Calibri" w:hAnsi="Calibri" w:cs="Tahoma"/>
          <w:smallCaps/>
          <w:sz w:val="24"/>
        </w:rPr>
        <w:t>contratante</w:t>
      </w:r>
      <w:r w:rsidR="00754A6A" w:rsidRPr="00402049">
        <w:rPr>
          <w:rFonts w:ascii="Calibri" w:hAnsi="Calibri" w:cs="Tahoma"/>
        </w:rPr>
        <w:t xml:space="preserve"> </w:t>
      </w:r>
      <w:r w:rsidR="00161732" w:rsidRPr="00402049">
        <w:rPr>
          <w:rFonts w:ascii="Calibri" w:hAnsi="Calibri" w:cs="Tahoma"/>
        </w:rPr>
        <w:t>deverá</w:t>
      </w:r>
      <w:r w:rsidR="00B5771C" w:rsidRPr="00402049">
        <w:rPr>
          <w:rFonts w:ascii="Calibri" w:hAnsi="Calibri" w:cs="Tahoma"/>
        </w:rPr>
        <w:t xml:space="preserve"> manifestar-se expressamente</w:t>
      </w:r>
      <w:r w:rsidR="007E6766" w:rsidRPr="00402049">
        <w:rPr>
          <w:rFonts w:ascii="Calibri" w:hAnsi="Calibri" w:cs="Tahoma"/>
        </w:rPr>
        <w:t xml:space="preserve"> </w:t>
      </w:r>
      <w:r w:rsidR="00B5771C" w:rsidRPr="00402049">
        <w:rPr>
          <w:rFonts w:ascii="Calibri" w:hAnsi="Calibri" w:cs="Tahoma"/>
        </w:rPr>
        <w:t>n</w:t>
      </w:r>
      <w:r w:rsidR="00161732" w:rsidRPr="00402049">
        <w:rPr>
          <w:rFonts w:ascii="Calibri" w:hAnsi="Calibri" w:cs="Tahoma"/>
        </w:rPr>
        <w:t>o prazo mínimo de 30 (trinta) dias</w:t>
      </w:r>
      <w:r w:rsidR="00C06EEC" w:rsidRPr="00402049">
        <w:rPr>
          <w:rFonts w:ascii="Calibri" w:hAnsi="Calibri" w:cs="Tahoma"/>
        </w:rPr>
        <w:t>,</w:t>
      </w:r>
      <w:r w:rsidR="007E6766" w:rsidRPr="00402049">
        <w:rPr>
          <w:rFonts w:ascii="Calibri" w:hAnsi="Calibri" w:cs="Tahoma"/>
        </w:rPr>
        <w:t xml:space="preserve"> e a </w:t>
      </w:r>
      <w:r w:rsidR="00754A6A" w:rsidRPr="00402049">
        <w:rPr>
          <w:rFonts w:ascii="Calibri" w:hAnsi="Calibri" w:cs="Tahoma"/>
          <w:smallCaps/>
          <w:sz w:val="24"/>
        </w:rPr>
        <w:t>contratada</w:t>
      </w:r>
      <w:r w:rsidR="00754A6A" w:rsidRPr="00402049">
        <w:rPr>
          <w:rFonts w:ascii="Calibri" w:hAnsi="Calibri" w:cs="Tahoma"/>
        </w:rPr>
        <w:t xml:space="preserve"> </w:t>
      </w:r>
      <w:r w:rsidR="00B5771C" w:rsidRPr="00402049">
        <w:rPr>
          <w:rFonts w:ascii="Calibri" w:hAnsi="Calibri" w:cs="Tahoma"/>
        </w:rPr>
        <w:t>n</w:t>
      </w:r>
      <w:r w:rsidR="007E6766" w:rsidRPr="00402049">
        <w:rPr>
          <w:rFonts w:ascii="Calibri" w:hAnsi="Calibri" w:cs="Tahoma"/>
        </w:rPr>
        <w:t xml:space="preserve">o prazo mínimo de 90 (noventa) dias, antes da data de término pretendida. </w:t>
      </w:r>
    </w:p>
    <w:p w:rsidR="008B3475" w:rsidRDefault="008B3475" w:rsidP="008B3475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Tahoma"/>
        </w:rPr>
      </w:pPr>
    </w:p>
    <w:p w:rsidR="00C94DBD" w:rsidRPr="00650E1D" w:rsidRDefault="00161732" w:rsidP="00D5615C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</w:t>
      </w:r>
      <w:r w:rsidR="00C94DBD" w:rsidRPr="00650E1D">
        <w:rPr>
          <w:rFonts w:ascii="Calibri" w:hAnsi="Calibri" w:cs="Tahoma"/>
        </w:rPr>
        <w:t>ste Contrato poderá ser rescindido, sem prejuízo da aplicação das demais penalidades cabíveis, nos seguintes casos:</w:t>
      </w:r>
    </w:p>
    <w:p w:rsidR="00C94DBD" w:rsidRPr="007E7FFD" w:rsidRDefault="00C94DBD" w:rsidP="00D5615C">
      <w:pPr>
        <w:spacing w:after="0"/>
        <w:jc w:val="both"/>
        <w:rPr>
          <w:rFonts w:ascii="Calibri" w:hAnsi="Calibri" w:cs="Tahoma"/>
        </w:rPr>
      </w:pPr>
    </w:p>
    <w:p w:rsidR="00C94DBD" w:rsidRDefault="003D4172" w:rsidP="00BE1B3E">
      <w:pPr>
        <w:pStyle w:val="PargrafodaLista"/>
        <w:numPr>
          <w:ilvl w:val="0"/>
          <w:numId w:val="8"/>
        </w:num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proofErr w:type="gramStart"/>
      <w:r>
        <w:rPr>
          <w:rFonts w:ascii="Calibri" w:hAnsi="Calibri" w:cs="Tahoma"/>
        </w:rPr>
        <w:t>n</w:t>
      </w:r>
      <w:r w:rsidR="00C94DBD" w:rsidRPr="007E7FFD">
        <w:rPr>
          <w:rFonts w:ascii="Calibri" w:hAnsi="Calibri" w:cs="Tahoma"/>
        </w:rPr>
        <w:t>a</w:t>
      </w:r>
      <w:proofErr w:type="gramEnd"/>
      <w:r w:rsidR="00C94DBD" w:rsidRPr="007E7FFD">
        <w:rPr>
          <w:rFonts w:ascii="Calibri" w:hAnsi="Calibri" w:cs="Tahoma"/>
        </w:rPr>
        <w:t xml:space="preserve"> ocorrência de caso fortuito ou de força maior, conforme definido no Código Civil, que impeça o cumprimento dos termos deste Contrato, por mais de 180 (cento e oitenta) dias; </w:t>
      </w:r>
    </w:p>
    <w:p w:rsidR="00C94DBD" w:rsidRPr="007E7FFD" w:rsidRDefault="003D4172" w:rsidP="00BE1B3E">
      <w:p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proofErr w:type="gramStart"/>
      <w:r>
        <w:rPr>
          <w:rFonts w:ascii="Calibri" w:hAnsi="Calibri" w:cs="Tahoma"/>
        </w:rPr>
        <w:t>b)</w:t>
      </w:r>
      <w:proofErr w:type="gramEnd"/>
      <w:r>
        <w:rPr>
          <w:rFonts w:ascii="Calibri" w:hAnsi="Calibri" w:cs="Tahoma"/>
        </w:rPr>
        <w:tab/>
        <w:t>u</w:t>
      </w:r>
      <w:r w:rsidR="00C94DBD" w:rsidRPr="007E7FFD">
        <w:rPr>
          <w:rFonts w:ascii="Calibri" w:hAnsi="Calibri" w:cs="Tahoma"/>
        </w:rPr>
        <w:t xml:space="preserve">nilateralmente pela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7E7FFD">
        <w:rPr>
          <w:rFonts w:ascii="Calibri" w:hAnsi="Calibri" w:cs="Tahoma"/>
        </w:rPr>
        <w:t xml:space="preserve">, sem qualquer indenização, desde que assegurado o contraditório e ampla defesa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="00C94DBD" w:rsidRPr="007E7FFD">
        <w:rPr>
          <w:rFonts w:ascii="Calibri" w:hAnsi="Calibri" w:cs="Tahoma"/>
        </w:rPr>
        <w:t>, nos seguintes termos:</w:t>
      </w:r>
    </w:p>
    <w:p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gramStart"/>
      <w:r w:rsidRPr="007E7FFD">
        <w:rPr>
          <w:rFonts w:ascii="Calibri" w:hAnsi="Calibri" w:cs="Tahoma"/>
        </w:rPr>
        <w:t>i</w:t>
      </w:r>
      <w:proofErr w:type="gram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paralisação do serviço, sem justa causa e prévia comunicação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Negligência, imperícia e/ou imprudência;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dissolução da sociedade; 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lastRenderedPageBreak/>
        <w:t>iv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alteração social ou a modificação da finalidade ou da estrutura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7E7FFD">
        <w:rPr>
          <w:rFonts w:ascii="Calibri" w:hAnsi="Calibri" w:cs="Tahoma"/>
        </w:rPr>
        <w:t xml:space="preserve">, bem como a sua associação com outrem, fusão, cisão ou incorporação, que prejudique ou inviabilize a execução do Contrato; 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gramStart"/>
      <w:r w:rsidRPr="007E7FFD">
        <w:rPr>
          <w:rFonts w:ascii="Calibri" w:hAnsi="Calibri" w:cs="Tahoma"/>
        </w:rPr>
        <w:t>v.</w:t>
      </w:r>
      <w:proofErr w:type="gramEnd"/>
      <w:r w:rsidRPr="007E7FFD">
        <w:rPr>
          <w:rFonts w:ascii="Calibri" w:hAnsi="Calibri" w:cs="Tahoma"/>
        </w:rPr>
        <w:tab/>
        <w:t xml:space="preserve">A subcontratação, a cessão ou transferência total do objeto contratual; 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vi.</w:t>
      </w:r>
      <w:r w:rsidRPr="007E7FFD">
        <w:rPr>
          <w:rFonts w:ascii="Calibri" w:hAnsi="Calibri" w:cs="Tahoma"/>
        </w:rPr>
        <w:tab/>
        <w:t xml:space="preserve">A subcontratação parcial do seu objeto, a cessão ou transferência parcial sem prévia anuência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O inadimplemento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contratada,</w:t>
      </w:r>
      <w:r w:rsidRPr="007E7FFD">
        <w:rPr>
          <w:rFonts w:ascii="Calibri" w:hAnsi="Calibri" w:cs="Tahoma"/>
        </w:rPr>
        <w:t xml:space="preserve"> total ou parcial do objeto contratado, que não seja contornado após notificação prévia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 xml:space="preserve">; </w:t>
      </w:r>
      <w:proofErr w:type="gramStart"/>
      <w:r w:rsidRPr="007E7FFD">
        <w:rPr>
          <w:rFonts w:ascii="Calibri" w:hAnsi="Calibri" w:cs="Tahoma"/>
        </w:rPr>
        <w:t>e</w:t>
      </w:r>
      <w:proofErr w:type="gramEnd"/>
    </w:p>
    <w:p w:rsidR="00C94DBD" w:rsidRPr="007E7FFD" w:rsidRDefault="00C94DBD" w:rsidP="00BE1B3E">
      <w:pPr>
        <w:tabs>
          <w:tab w:val="left" w:pos="426"/>
          <w:tab w:val="left" w:pos="993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A ocorrência de falta grave.</w:t>
      </w:r>
    </w:p>
    <w:p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:rsidR="00C94DBD" w:rsidRPr="00650E1D" w:rsidRDefault="00C94DBD" w:rsidP="00D5615C">
      <w:pPr>
        <w:pStyle w:val="PargrafodaLista"/>
        <w:numPr>
          <w:ilvl w:val="2"/>
          <w:numId w:val="43"/>
        </w:numPr>
        <w:tabs>
          <w:tab w:val="left" w:pos="851"/>
          <w:tab w:val="left" w:pos="1134"/>
        </w:tabs>
        <w:spacing w:after="0"/>
        <w:ind w:left="284" w:firstLine="0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 xml:space="preserve">A multa não tem caráter compensatório e, assim, o seu pagamento não eximirá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Tahoma"/>
        </w:rPr>
        <w:t xml:space="preserve"> de responsabilidade pelas perdas e danos decorrentes das infrações cometidas.</w:t>
      </w:r>
    </w:p>
    <w:p w:rsidR="007E7FFD" w:rsidRDefault="007E7FFD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D72C49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proofErr w:type="gramStart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dez - disposições gerais</w:t>
            </w:r>
          </w:p>
        </w:tc>
      </w:tr>
    </w:tbl>
    <w:p w:rsidR="00D72C49" w:rsidRPr="0077518D" w:rsidRDefault="00D72C49" w:rsidP="00D5615C">
      <w:pPr>
        <w:spacing w:after="0"/>
        <w:jc w:val="both"/>
        <w:rPr>
          <w:rFonts w:cstheme="minorHAnsi"/>
          <w:b/>
        </w:rPr>
      </w:pPr>
    </w:p>
    <w:p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Quaisquer alterações ou revisões do objeto e obrigações estabelecidas neste Contrato deverão ser formalizadas mediante a emissão de Termo Aditivo, resultante do consenso entre as Partes.</w:t>
      </w:r>
    </w:p>
    <w:p w:rsidR="009E6630" w:rsidRDefault="009E6630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cstheme="minorHAnsi"/>
        </w:rPr>
      </w:pPr>
    </w:p>
    <w:p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A</w:t>
      </w:r>
      <w:r w:rsidRPr="00650E1D">
        <w:rPr>
          <w:rFonts w:cstheme="minorHAnsi"/>
          <w:b/>
        </w:rPr>
        <w:t xml:space="preserve">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="007B1361" w:rsidRPr="00650E1D">
        <w:rPr>
          <w:rFonts w:cstheme="minorHAnsi"/>
          <w:b/>
        </w:rPr>
        <w:t xml:space="preserve"> </w:t>
      </w:r>
      <w:r w:rsidRPr="00650E1D">
        <w:rPr>
          <w:rFonts w:cstheme="minorHAnsi"/>
        </w:rPr>
        <w:t xml:space="preserve">compromete-se a manter, durante toda a execução deste Contrato Específico, as mesmas condições de habilitação exigidas no Processo de Seleção de Fornecedores. </w:t>
      </w:r>
    </w:p>
    <w:p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Este Contrato é complementar ao </w:t>
      </w:r>
      <w:r w:rsidR="007B1361" w:rsidRPr="007B1361">
        <w:rPr>
          <w:rFonts w:ascii="Calibri" w:hAnsi="Calibri" w:cs="Tahoma"/>
          <w:smallCaps/>
          <w:sz w:val="24"/>
          <w:szCs w:val="20"/>
        </w:rPr>
        <w:t xml:space="preserve">cgf </w:t>
      </w:r>
      <w:r w:rsidRPr="009E6630">
        <w:rPr>
          <w:rFonts w:cstheme="minorHAnsi"/>
        </w:rPr>
        <w:t xml:space="preserve">e somente irá lhe sobrepor nas condições em que lhe forem conflitantes.  </w:t>
      </w:r>
    </w:p>
    <w:p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 assinatura deste Contrato reforça a anuência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quanto aos termos do CGF, disponível em &lt;</w:t>
      </w:r>
      <w:r w:rsidRPr="009E6630">
        <w:rPr>
          <w:rFonts w:cstheme="minorHAnsi"/>
          <w:b/>
        </w:rPr>
        <w:t>www.sarah.br/</w:t>
      </w:r>
      <w:proofErr w:type="spellStart"/>
      <w:r w:rsidRPr="009E6630">
        <w:rPr>
          <w:rFonts w:cstheme="minorHAnsi"/>
          <w:b/>
        </w:rPr>
        <w:t>transparencia</w:t>
      </w:r>
      <w:proofErr w:type="spellEnd"/>
      <w:r w:rsidRPr="009E6630">
        <w:rPr>
          <w:rFonts w:cstheme="minorHAnsi"/>
        </w:rPr>
        <w:t>&gt;.</w:t>
      </w:r>
    </w:p>
    <w:p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Ao assinar este Contrato, 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declara que lhe foi concedida a oportunidade para ler, examinar e, portanto, entender o que ficou aqui pactuado, bem como que lhe foram prestadas todas as informações e esclarecimentos necessários para o cumprimento de todos os direitos e obrigações ora dispostos. </w:t>
      </w:r>
    </w:p>
    <w:p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Este Contrato constitui título executivo extrajudicial, nos termos do art. 784, inciso II e seguintes, da Lei nº 13.105, de 16 de março de 2015 (Código de Processo Civil).</w:t>
      </w:r>
    </w:p>
    <w:p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t xml:space="preserve">Este Contrato constitui, em conjunto com o </w:t>
      </w:r>
      <w:r w:rsidR="003D4172" w:rsidRPr="003D4172">
        <w:rPr>
          <w:smallCaps/>
          <w:sz w:val="24"/>
        </w:rPr>
        <w:t>cgf</w:t>
      </w:r>
      <w:r>
        <w:t xml:space="preserve">, o </w:t>
      </w:r>
      <w:r w:rsidR="003D4172" w:rsidRPr="003D4172">
        <w:rPr>
          <w:smallCaps/>
          <w:sz w:val="24"/>
        </w:rPr>
        <w:t>pedido</w:t>
      </w:r>
      <w:r w:rsidR="003D4172" w:rsidRPr="003D4172">
        <w:rPr>
          <w:sz w:val="24"/>
        </w:rPr>
        <w:t xml:space="preserve"> </w:t>
      </w:r>
      <w:r>
        <w:t xml:space="preserve">e o ato convocatório do Processo de Seleção de Fornecedores, este último quando aplicável, o acordo integral entre as Partes com relação ao </w:t>
      </w:r>
      <w:r w:rsidRPr="009E6630">
        <w:rPr>
          <w:rFonts w:ascii="Calibri" w:hAnsi="Calibri" w:cs="Calibri"/>
        </w:rPr>
        <w:t xml:space="preserve">Fornecimento </w:t>
      </w:r>
      <w:r>
        <w:t xml:space="preserve">ora acordado, com exceção dos eventuais Acordos de Confidencialidade, garantias adicionais, declarações de qualidade do </w:t>
      </w:r>
      <w:r w:rsidRPr="009E6630">
        <w:rPr>
          <w:rFonts w:ascii="Calibri" w:hAnsi="Calibri" w:cs="Calibri"/>
        </w:rPr>
        <w:t>Fornecimento</w:t>
      </w:r>
      <w:r>
        <w:t xml:space="preserve"> e de desempenho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 xml:space="preserve">. </w:t>
      </w:r>
    </w:p>
    <w:p w:rsidR="009E6630" w:rsidRDefault="009E6630" w:rsidP="00D5615C">
      <w:pPr>
        <w:pStyle w:val="PargrafodaLista"/>
        <w:spacing w:after="0"/>
      </w:pPr>
    </w:p>
    <w:p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lastRenderedPageBreak/>
        <w:t xml:space="preserve">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contratante</w:t>
      </w:r>
      <w:r>
        <w:t xml:space="preserve"> não estará obrigada a quaisquer termos, obrigações ou condições, </w:t>
      </w:r>
      <w:proofErr w:type="gramStart"/>
      <w:r>
        <w:t>passados</w:t>
      </w:r>
      <w:proofErr w:type="gramEnd"/>
      <w:r>
        <w:t xml:space="preserve"> ou futuros, que não estejam expressamente estabelecidos neste Contrato, incluindo quaisquer termos adicionais ou inconsistentes contidos na confirmação de vendas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>, nos documentos de expedição, nas faturas, na proposta comercial e/ou quaisquer acréscimos ou inconsistências em relação às disposições do presente documento. Tais disposições, obrigações, inconsistências ou acréscimos, se existentes, serão nulos e sem efeitos.</w:t>
      </w:r>
    </w:p>
    <w:p w:rsidR="009E6630" w:rsidRDefault="009E6630" w:rsidP="00D5615C">
      <w:pPr>
        <w:pStyle w:val="PargrafodaLista"/>
        <w:spacing w:after="0"/>
      </w:pPr>
    </w:p>
    <w:p w:rsidR="00C94DBD" w:rsidRPr="009E6630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 w:rsidRPr="009E6630">
        <w:rPr>
          <w:rFonts w:cstheme="minorHAnsi"/>
        </w:rPr>
        <w:t xml:space="preserve">Nos termos do art. 10, § 2º, da Medida Provisória nº 2.200-2, e do Art. 4º da </w:t>
      </w:r>
      <w:hyperlink r:id="rId10" w:history="1">
        <w:r w:rsidRPr="009E6630">
          <w:rPr>
            <w:rFonts w:cstheme="minorHAnsi"/>
          </w:rPr>
          <w:t>Lei nº 14.063, de 23 de setembro de 2020</w:t>
        </w:r>
      </w:hyperlink>
      <w:r w:rsidRPr="009E6630">
        <w:rPr>
          <w:rFonts w:cstheme="minorHAnsi"/>
        </w:rPr>
        <w:t>, as Partes expressamente concordam em utilizar e reconhecem como válida qualquer forma de comprovação de anuência em formato eletrônico ao Contrato ora acordado, ainda que não utilizem de certificado digital emitido no padrão ICP-Brasil.</w:t>
      </w:r>
    </w:p>
    <w:p w:rsidR="00960E7F" w:rsidRPr="00BD2CCC" w:rsidRDefault="00960E7F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:rsidTr="00FF489A">
        <w:tc>
          <w:tcPr>
            <w:tcW w:w="6946" w:type="dxa"/>
            <w:shd w:val="clear" w:color="auto" w:fill="F2F2F2" w:themeFill="background1" w:themeFillShade="F2"/>
          </w:tcPr>
          <w:p w:rsidR="007E7FFD" w:rsidRPr="007B1361" w:rsidRDefault="00115262" w:rsidP="007B1361">
            <w:pPr>
              <w:spacing w:line="276" w:lineRule="auto"/>
              <w:ind w:left="1451"/>
              <w:rPr>
                <w:rFonts w:cstheme="minorHAnsi"/>
                <w:b/>
                <w:spacing w:val="20"/>
              </w:rPr>
            </w:pPr>
            <w:proofErr w:type="gramStart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</w:t>
            </w:r>
            <w:proofErr w:type="gramEnd"/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 xml:space="preserve"> onze - foro</w:t>
            </w:r>
          </w:p>
        </w:tc>
      </w:tr>
    </w:tbl>
    <w:p w:rsidR="00960E7F" w:rsidRDefault="00960E7F" w:rsidP="00D5615C">
      <w:pPr>
        <w:pStyle w:val="LO-Normal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A7143" w:rsidRDefault="00C94DBD" w:rsidP="00D5615C">
      <w:pPr>
        <w:pStyle w:val="LO-Normal"/>
        <w:numPr>
          <w:ilvl w:val="0"/>
          <w:numId w:val="44"/>
        </w:numPr>
        <w:tabs>
          <w:tab w:val="left" w:pos="284"/>
          <w:tab w:val="left" w:pos="426"/>
        </w:tabs>
        <w:spacing w:line="276" w:lineRule="auto"/>
        <w:ind w:left="-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650E1D">
        <w:rPr>
          <w:rFonts w:asciiTheme="minorHAnsi" w:hAnsiTheme="minorHAnsi" w:cstheme="minorHAnsi"/>
          <w:sz w:val="22"/>
          <w:szCs w:val="22"/>
        </w:rPr>
        <w:t>Fica, desde já, eleito o foro da circunscrição judiciária de Brasília/DF, como o competente para dirimir todas as dúvidas e questões oriundas deste ajuste, renunciando as Partes a qualquer outro, por mais privilegiado que seja.</w:t>
      </w:r>
    </w:p>
    <w:p w:rsidR="00650E1D" w:rsidRDefault="00650E1D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="00935275" w:rsidRPr="00650E1D" w:rsidRDefault="00935275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="00C94DBD" w:rsidRPr="0077518D" w:rsidRDefault="00C94DBD" w:rsidP="00D5615C">
      <w:pPr>
        <w:spacing w:after="0"/>
        <w:ind w:firstLine="708"/>
        <w:jc w:val="both"/>
        <w:rPr>
          <w:rFonts w:cstheme="minorHAnsi"/>
        </w:rPr>
      </w:pPr>
      <w:r w:rsidRPr="0077518D">
        <w:rPr>
          <w:rFonts w:cstheme="minorHAnsi"/>
        </w:rPr>
        <w:t xml:space="preserve">E, depois de lido e acordado, as Partes assinam </w:t>
      </w:r>
      <w:r w:rsidR="007B1361">
        <w:rPr>
          <w:rFonts w:cstheme="minorHAnsi"/>
        </w:rPr>
        <w:t>eletronicamente</w:t>
      </w:r>
      <w:r w:rsidRPr="0077518D">
        <w:rPr>
          <w:rFonts w:cstheme="minorHAnsi"/>
        </w:rPr>
        <w:t xml:space="preserve"> o presente </w:t>
      </w:r>
      <w:r w:rsidR="001C1A95" w:rsidRPr="0077518D">
        <w:rPr>
          <w:rFonts w:cstheme="minorHAnsi"/>
        </w:rPr>
        <w:t xml:space="preserve">Contrato </w:t>
      </w:r>
      <w:r w:rsidR="001C1A95">
        <w:rPr>
          <w:rFonts w:cstheme="minorHAnsi"/>
        </w:rPr>
        <w:t xml:space="preserve">Específico </w:t>
      </w:r>
      <w:r w:rsidR="001C1A95" w:rsidRPr="0077518D">
        <w:rPr>
          <w:rFonts w:cstheme="minorHAnsi"/>
        </w:rPr>
        <w:t>nº</w:t>
      </w:r>
      <w:del w:id="22" w:author="Hector Andersen Pires Ribeiro da Silva" w:date="2024-08-23T09:44:00Z">
        <w:r w:rsidR="00EF1C7F" w:rsidDel="000F574D">
          <w:rPr>
            <w:rFonts w:cstheme="minorHAnsi"/>
          </w:rPr>
          <w:delText xml:space="preserve"> </w:delText>
        </w:r>
      </w:del>
      <w:ins w:id="23" w:author="Hector Andersen Pires Ribeiro da Silva" w:date="2024-08-23T09:44:00Z">
        <w:r w:rsidR="000F574D">
          <w:rPr>
            <w:rFonts w:cstheme="minorHAnsi"/>
          </w:rPr>
          <w:t xml:space="preserve"> </w:t>
        </w:r>
        <w:r w:rsidR="000F574D" w:rsidRPr="00F6741D">
          <w:rPr>
            <w:rFonts w:cstheme="minorHAnsi"/>
            <w:sz w:val="20"/>
          </w:rPr>
          <w:fldChar w:fldCharType="begin"/>
        </w:r>
        <w:r w:rsidR="000F574D" w:rsidRPr="00F6741D">
          <w:rPr>
            <w:rFonts w:cstheme="minorHAnsi"/>
            <w:sz w:val="20"/>
          </w:rPr>
          <w:instrText xml:space="preserve"> DOCPROPERTY  caContractId  \* MERGEFORMAT </w:instrText>
        </w:r>
        <w:r w:rsidR="000F574D" w:rsidRPr="00F6741D">
          <w:rPr>
            <w:rFonts w:cstheme="minorHAnsi"/>
            <w:sz w:val="20"/>
          </w:rPr>
          <w:fldChar w:fldCharType="separate"/>
        </w:r>
        <w:r w:rsidR="000F574D" w:rsidRPr="00F6741D">
          <w:rPr>
            <w:rFonts w:cstheme="minorHAnsi"/>
            <w:sz w:val="20"/>
          </w:rPr>
          <w:t xml:space="preserve"> </w:t>
        </w:r>
        <w:del w:id="24" w:author="Bruna Gomes Pinto Maciel" w:date="2021-10-21T16:01:00Z">
          <w:r w:rsidR="000F574D" w:rsidRPr="00F6741D" w:rsidDel="007B41C9">
            <w:rPr>
              <w:rFonts w:cstheme="minorHAnsi"/>
              <w:sz w:val="20"/>
            </w:rPr>
            <w:delText xml:space="preserve"> Nº DO CONTRATO</w:delText>
          </w:r>
        </w:del>
        <w:r w:rsidR="000F574D" w:rsidRPr="00F6741D">
          <w:rPr>
            <w:rFonts w:cstheme="minorHAnsi"/>
            <w:sz w:val="20"/>
          </w:rPr>
          <w:fldChar w:fldCharType="end"/>
        </w:r>
      </w:ins>
      <w:sdt>
        <w:sdtPr>
          <w:rPr>
            <w:rFonts w:cstheme="minorHAnsi"/>
            <w:b/>
          </w:rPr>
          <w:alias w:val="Insira o nº do Contrato"/>
          <w:tag w:val=""/>
          <w:id w:val="-2109878906"/>
          <w:placeholder>
            <w:docPart w:val="D5A038F46D504FE2855486EBE68D9323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del w:id="25" w:author="Hector Andersen Pires Ribeiro da Silva" w:date="2024-08-23T09:20:00Z">
            <w:r w:rsidR="00EF1C7F" w:rsidRPr="00A11E3C" w:rsidDel="003D337D">
              <w:rPr>
                <w:rFonts w:cstheme="minorHAnsi"/>
                <w:highlight w:val="lightGray"/>
              </w:rPr>
              <w:delText>digite</w:delText>
            </w:r>
          </w:del>
        </w:sdtContent>
      </w:sdt>
      <w:proofErr w:type="gramStart"/>
      <w:r w:rsidR="004837B9">
        <w:rPr>
          <w:rFonts w:cstheme="minorHAnsi"/>
        </w:rPr>
        <w:t xml:space="preserve"> </w:t>
      </w:r>
      <w:r w:rsidR="007B1361">
        <w:rPr>
          <w:rFonts w:cstheme="minorHAnsi"/>
        </w:rPr>
        <w:t xml:space="preserve"> </w:t>
      </w:r>
      <w:proofErr w:type="gramEnd"/>
      <w:r w:rsidR="007B1361">
        <w:rPr>
          <w:rFonts w:cstheme="minorHAnsi"/>
        </w:rPr>
        <w:t xml:space="preserve">nos termos da </w:t>
      </w:r>
      <w:r w:rsidR="007B1361" w:rsidRPr="007B1361">
        <w:rPr>
          <w:rFonts w:cstheme="minorHAnsi"/>
        </w:rPr>
        <w:t>Lei 14.063/2020 e do</w:t>
      </w:r>
      <w:r w:rsidR="00A7158B">
        <w:rPr>
          <w:rFonts w:cstheme="minorHAnsi"/>
        </w:rPr>
        <w:t xml:space="preserve"> §4º do</w:t>
      </w:r>
      <w:r w:rsidR="007B1361" w:rsidRPr="007B1361">
        <w:rPr>
          <w:rFonts w:cstheme="minorHAnsi"/>
        </w:rPr>
        <w:t xml:space="preserve"> Art. 784 do CPC</w:t>
      </w:r>
      <w:r w:rsidR="007B1361">
        <w:rPr>
          <w:rFonts w:cstheme="minorHAnsi"/>
        </w:rPr>
        <w:t>,</w:t>
      </w:r>
      <w:r w:rsidR="001C1A95">
        <w:rPr>
          <w:rFonts w:cstheme="minorHAnsi"/>
        </w:rPr>
        <w:t xml:space="preserve"> </w:t>
      </w:r>
      <w:r w:rsidRPr="0077518D">
        <w:rPr>
          <w:rFonts w:cstheme="minorHAnsi"/>
        </w:rPr>
        <w:t>para produção de seus efeitos.</w:t>
      </w:r>
    </w:p>
    <w:p w:rsidR="00C94DBD" w:rsidRDefault="00C94DBD" w:rsidP="00D5615C">
      <w:pPr>
        <w:spacing w:after="0"/>
        <w:jc w:val="center"/>
        <w:rPr>
          <w:rFonts w:cstheme="minorHAnsi"/>
        </w:rPr>
      </w:pPr>
    </w:p>
    <w:p w:rsidR="00935275" w:rsidRPr="0077518D" w:rsidRDefault="00935275" w:rsidP="00D5615C">
      <w:pPr>
        <w:spacing w:after="0"/>
        <w:jc w:val="center"/>
        <w:rPr>
          <w:rFonts w:cstheme="minorHAnsi"/>
        </w:rPr>
      </w:pPr>
      <w:bookmarkStart w:id="26" w:name="_GoBack"/>
      <w:bookmarkEnd w:id="26"/>
    </w:p>
    <w:p w:rsidR="00815F3A" w:rsidRDefault="00815F3A" w:rsidP="00935275">
      <w:pPr>
        <w:tabs>
          <w:tab w:val="left" w:pos="2268"/>
        </w:tabs>
        <w:spacing w:after="0"/>
        <w:ind w:firstLine="2552"/>
        <w:rPr>
          <w:rFonts w:cstheme="minorHAnsi"/>
        </w:rPr>
      </w:pPr>
      <w:r w:rsidRPr="0077518D">
        <w:rPr>
          <w:rFonts w:cstheme="minorHAnsi"/>
        </w:rPr>
        <w:t>Brasília-DF,</w:t>
      </w:r>
      <w:r>
        <w:rPr>
          <w:rFonts w:cstheme="minorHAnsi"/>
        </w:rPr>
        <w:t xml:space="preserve"> </w:t>
      </w:r>
      <w:r w:rsidR="00151009">
        <w:rPr>
          <w:rFonts w:cstheme="minorHAnsi"/>
        </w:rPr>
        <w:fldChar w:fldCharType="begin"/>
      </w:r>
      <w:r w:rsidR="00151009">
        <w:rPr>
          <w:rFonts w:cstheme="minorHAnsi"/>
        </w:rPr>
        <w:instrText xml:space="preserve"> DOCPROPERTY  _caEffectiveDate  \* MERGEFORMAT </w:instrText>
      </w:r>
      <w:r w:rsidR="00151009">
        <w:rPr>
          <w:rFonts w:cstheme="minorHAnsi"/>
        </w:rPr>
        <w:fldChar w:fldCharType="separate"/>
      </w:r>
      <w:r w:rsidR="00151009">
        <w:rPr>
          <w:rFonts w:cstheme="minorHAnsi"/>
        </w:rPr>
        <w:t xml:space="preserve"> </w:t>
      </w:r>
      <w:r w:rsidR="00151009">
        <w:rPr>
          <w:rFonts w:cstheme="minorHAnsi"/>
        </w:rPr>
        <w:fldChar w:fldCharType="end"/>
      </w:r>
    </w:p>
    <w:p w:rsidR="00815F3A" w:rsidRDefault="00815F3A" w:rsidP="00D5615C">
      <w:pPr>
        <w:spacing w:after="0"/>
        <w:jc w:val="center"/>
        <w:rPr>
          <w:rFonts w:cstheme="minorHAnsi"/>
        </w:rPr>
      </w:pPr>
    </w:p>
    <w:p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p w:rsidR="00815F3A" w:rsidRPr="0077518D" w:rsidRDefault="00815F3A" w:rsidP="00D5615C">
      <w:pPr>
        <w:spacing w:after="0"/>
        <w:ind w:left="-426"/>
        <w:jc w:val="right"/>
        <w:rPr>
          <w:rFonts w:cstheme="minorHAnsi"/>
        </w:rPr>
      </w:pPr>
    </w:p>
    <w:p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tbl>
      <w:tblPr>
        <w:tblW w:w="0" w:type="auto"/>
        <w:jc w:val="center"/>
        <w:tblInd w:w="177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9"/>
      </w:tblGrid>
      <w:tr w:rsidR="00815F3A" w:rsidRPr="0077518D" w:rsidTr="00EB7F7D">
        <w:trPr>
          <w:trHeight w:val="493"/>
          <w:jc w:val="center"/>
        </w:trPr>
        <w:tc>
          <w:tcPr>
            <w:tcW w:w="6519" w:type="dxa"/>
            <w:shd w:val="clear" w:color="auto" w:fill="auto"/>
          </w:tcPr>
          <w:p w:rsidR="00815F3A" w:rsidRPr="00B742F0" w:rsidRDefault="007B1361" w:rsidP="006170D0">
            <w:pPr>
              <w:pStyle w:val="Ttulo1"/>
              <w:suppressAutoHyphens/>
              <w:snapToGrid w:val="0"/>
              <w:jc w:val="center"/>
              <w:rPr>
                <w:rFonts w:asciiTheme="minorHAnsi" w:hAnsiTheme="minorHAnsi" w:cstheme="minorHAnsi"/>
                <w:smallCaps/>
                <w:sz w:val="24"/>
                <w:szCs w:val="22"/>
              </w:rPr>
            </w:pPr>
            <w:proofErr w:type="gramStart"/>
            <w:r w:rsidRPr="00B742F0">
              <w:rPr>
                <w:rFonts w:asciiTheme="minorHAnsi" w:hAnsiTheme="minorHAnsi" w:cstheme="minorHAnsi"/>
                <w:smallCaps/>
                <w:sz w:val="24"/>
                <w:szCs w:val="22"/>
              </w:rPr>
              <w:t>diretora</w:t>
            </w:r>
            <w:proofErr w:type="gramEnd"/>
            <w:r w:rsidRPr="00B742F0">
              <w:rPr>
                <w:rFonts w:asciiTheme="minorHAnsi" w:hAnsiTheme="minorHAnsi" w:cstheme="minorHAnsi"/>
                <w:smallCaps/>
                <w:sz w:val="24"/>
                <w:szCs w:val="22"/>
              </w:rPr>
              <w:t xml:space="preserve"> tesoureira</w:t>
            </w:r>
          </w:p>
          <w:p w:rsidR="00815F3A" w:rsidRPr="00B742F0" w:rsidRDefault="007B1361" w:rsidP="006170D0">
            <w:pPr>
              <w:spacing w:after="0" w:line="240" w:lineRule="auto"/>
              <w:jc w:val="center"/>
              <w:rPr>
                <w:smallCaps/>
                <w:sz w:val="24"/>
              </w:rPr>
            </w:pPr>
            <w:proofErr w:type="gramStart"/>
            <w:r w:rsidRPr="00B742F0">
              <w:rPr>
                <w:smallCaps/>
                <w:sz w:val="24"/>
                <w:lang w:eastAsia="pt-BR"/>
              </w:rPr>
              <w:t>associação</w:t>
            </w:r>
            <w:proofErr w:type="gramEnd"/>
            <w:r w:rsidRPr="00B742F0">
              <w:rPr>
                <w:smallCaps/>
                <w:sz w:val="24"/>
                <w:lang w:eastAsia="pt-BR"/>
              </w:rPr>
              <w:t xml:space="preserve"> das pioneiras sociais (rede </w:t>
            </w:r>
            <w:proofErr w:type="spellStart"/>
            <w:r w:rsidRPr="00B742F0">
              <w:rPr>
                <w:smallCaps/>
                <w:sz w:val="24"/>
                <w:lang w:eastAsia="pt-BR"/>
              </w:rPr>
              <w:t>sarah</w:t>
            </w:r>
            <w:proofErr w:type="spellEnd"/>
            <w:r w:rsidRPr="00B742F0">
              <w:rPr>
                <w:smallCaps/>
                <w:sz w:val="24"/>
                <w:lang w:eastAsia="pt-BR"/>
              </w:rPr>
              <w:t>)</w:t>
            </w:r>
          </w:p>
          <w:p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:rsidR="00815F3A" w:rsidRPr="0077518D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815F3A" w:rsidRPr="0077518D" w:rsidTr="00EB7F7D">
        <w:trPr>
          <w:trHeight w:val="60"/>
          <w:jc w:val="center"/>
        </w:trPr>
        <w:tc>
          <w:tcPr>
            <w:tcW w:w="6519" w:type="dxa"/>
            <w:shd w:val="clear" w:color="auto" w:fill="auto"/>
          </w:tcPr>
          <w:p w:rsidR="00815F3A" w:rsidRPr="00151009" w:rsidRDefault="00151009" w:rsidP="000F574D">
            <w:pPr>
              <w:pStyle w:val="Ttulo1"/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</w:rPr>
            </w:pP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begin"/>
            </w:r>
            <w:r w:rsidRPr="006113F0">
              <w:rPr>
                <w:rFonts w:asciiTheme="minorHAnsi" w:hAnsiTheme="minorHAnsi" w:cstheme="minorHAnsi"/>
                <w:sz w:val="20"/>
              </w:rPr>
              <w:instrText xml:space="preserve"> DOCPROPERTY  caSupplier  \* MERGEFORMAT </w:instrText>
            </w: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separate"/>
            </w:r>
            <w:r w:rsidRPr="006113F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end"/>
            </w:r>
            <w:customXmlDelRangeStart w:id="27" w:author="Hector Andersen Pires Ribeiro da Silva" w:date="2024-08-23T09:44:00Z"/>
            <w:sdt>
              <w:sdtPr>
                <w:rPr>
                  <w:rFonts w:asciiTheme="minorHAnsi" w:hAnsiTheme="minorHAnsi" w:cstheme="minorHAnsi"/>
                  <w:b w:val="0"/>
                  <w:sz w:val="20"/>
                </w:rPr>
                <w:id w:val="243931454"/>
                <w:placeholder>
                  <w:docPart w:val="DefaultPlaceholder_1082065158"/>
                </w:placeholder>
              </w:sdtPr>
              <w:sdtEndPr/>
              <w:sdtContent>
                <w:customXmlDelRangeEnd w:id="27"/>
                <w:del w:id="28" w:author="Hector Andersen Pires Ribeiro da Silva" w:date="2024-08-23T09:44:00Z">
                  <w:r w:rsidR="006170D0" w:rsidDel="000F574D">
                    <w:rPr>
                      <w:rFonts w:asciiTheme="minorHAnsi" w:hAnsiTheme="minorHAnsi" w:cstheme="minorHAnsi"/>
                      <w:b w:val="0"/>
                      <w:sz w:val="20"/>
                    </w:rPr>
                    <w:delText xml:space="preserve"> </w:delText>
                  </w:r>
                </w:del>
                <w:customXmlDelRangeStart w:id="29" w:author="Hector Andersen Pires Ribeiro da Silva" w:date="2024-08-23T09:44:00Z"/>
                <w:sdt>
                  <w:sdtPr>
                    <w:rPr>
                      <w:rFonts w:asciiTheme="minorHAnsi" w:hAnsiTheme="minorHAnsi" w:cstheme="minorHAnsi"/>
                      <w:b w:val="0"/>
                      <w:sz w:val="20"/>
                    </w:rPr>
                    <w:alias w:val="Inserir razão social do fornecedor"/>
                    <w:tag w:val=""/>
                    <w:id w:val="1713687118"/>
                    <w:placeholder>
                      <w:docPart w:val="F2E2F69C0A824359AB34AED686F22567"/>
                    </w:placeholder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/>
                  </w:sdtPr>
                  <w:sdtEndPr/>
                  <w:sdtContent>
                    <w:customXmlDelRangeEnd w:id="29"/>
                    <w:customXmlDelRangeStart w:id="30" w:author="Hector Andersen Pires Ribeiro da Silva" w:date="2024-08-23T09:44:00Z"/>
                  </w:sdtContent>
                </w:sdt>
                <w:customXmlDelRangeEnd w:id="30"/>
                <w:del w:id="31" w:author="Hector Andersen Pires Ribeiro da Silva" w:date="2024-08-23T09:44:00Z">
                  <w:r w:rsidR="006170D0" w:rsidDel="000F574D">
                    <w:rPr>
                      <w:rFonts w:asciiTheme="minorHAnsi" w:hAnsiTheme="minorHAnsi" w:cstheme="minorHAnsi"/>
                      <w:b w:val="0"/>
                      <w:sz w:val="20"/>
                    </w:rPr>
                    <w:delText xml:space="preserve">    </w:delText>
                  </w:r>
                </w:del>
                <w:customXmlDelRangeStart w:id="32" w:author="Hector Andersen Pires Ribeiro da Silva" w:date="2024-08-23T09:44:00Z"/>
              </w:sdtContent>
            </w:sdt>
            <w:customXmlDelRangeEnd w:id="32"/>
          </w:p>
        </w:tc>
      </w:tr>
    </w:tbl>
    <w:p w:rsidR="00815F3A" w:rsidRDefault="00815F3A" w:rsidP="00D5615C">
      <w:pPr>
        <w:spacing w:after="0"/>
        <w:jc w:val="both"/>
        <w:rPr>
          <w:rFonts w:cstheme="minorHAnsi"/>
          <w:b/>
        </w:rPr>
      </w:pPr>
    </w:p>
    <w:p w:rsidR="00815F3A" w:rsidRDefault="00815F3A" w:rsidP="00D5615C">
      <w:pPr>
        <w:spacing w:after="0"/>
        <w:jc w:val="both"/>
        <w:rPr>
          <w:rFonts w:cstheme="minorHAnsi"/>
          <w:b/>
        </w:rPr>
      </w:pPr>
    </w:p>
    <w:p w:rsidR="00E52EF6" w:rsidRPr="00E52EF6" w:rsidRDefault="00E52EF6" w:rsidP="00D5615C">
      <w:pPr>
        <w:spacing w:after="0"/>
      </w:pPr>
    </w:p>
    <w:p w:rsidR="007E7FFD" w:rsidRPr="00935275" w:rsidRDefault="007B1361" w:rsidP="00D5615C">
      <w:pPr>
        <w:spacing w:after="0"/>
        <w:jc w:val="center"/>
        <w:rPr>
          <w:rFonts w:cstheme="minorHAnsi"/>
          <w:b/>
          <w:smallCaps/>
          <w:sz w:val="24"/>
        </w:rPr>
      </w:pPr>
      <w:r w:rsidRPr="00935275">
        <w:rPr>
          <w:rFonts w:ascii="Calibri" w:hAnsi="Calibri" w:cs="Arial"/>
          <w:b/>
          <w:smallCaps/>
          <w:sz w:val="24"/>
        </w:rPr>
        <w:br w:type="page"/>
      </w:r>
      <w:proofErr w:type="gramStart"/>
      <w:r w:rsidRPr="00935275">
        <w:rPr>
          <w:rFonts w:ascii="Calibri" w:hAnsi="Calibri" w:cs="Arial"/>
          <w:b/>
          <w:smallCaps/>
          <w:sz w:val="24"/>
        </w:rPr>
        <w:lastRenderedPageBreak/>
        <w:t>anexo</w:t>
      </w:r>
      <w:proofErr w:type="gramEnd"/>
      <w:r w:rsidRPr="00935275">
        <w:rPr>
          <w:rFonts w:ascii="Calibri" w:hAnsi="Calibri" w:cs="Arial"/>
          <w:b/>
          <w:smallCaps/>
          <w:sz w:val="24"/>
        </w:rPr>
        <w:t xml:space="preserve"> i - graduação de infrações administrativas</w:t>
      </w:r>
    </w:p>
    <w:tbl>
      <w:tblPr>
        <w:tblW w:w="49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6220"/>
      </w:tblGrid>
      <w:tr w:rsidR="00452457" w:rsidRPr="00F26269" w:rsidTr="003204E4">
        <w:trPr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52457" w:rsidRPr="006A3879" w:rsidRDefault="007B1361" w:rsidP="007B1361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7B1361">
              <w:rPr>
                <w:rFonts w:ascii="Calibri" w:hAnsi="Calibri" w:cs="Arial"/>
                <w:b/>
                <w:smallCaps/>
                <w:sz w:val="20"/>
              </w:rPr>
              <w:t>grau</w:t>
            </w:r>
            <w:proofErr w:type="gramEnd"/>
            <w:r w:rsidRPr="007B1361">
              <w:rPr>
                <w:rFonts w:ascii="Calibri" w:hAnsi="Calibri" w:cs="Arial"/>
                <w:b/>
                <w:smallCaps/>
                <w:sz w:val="20"/>
              </w:rPr>
              <w:t xml:space="preserve"> da infração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52457" w:rsidRPr="006A3879" w:rsidRDefault="007B1361" w:rsidP="007B1361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7B1361">
              <w:rPr>
                <w:rFonts w:ascii="Calibri" w:hAnsi="Calibri" w:cs="Arial"/>
                <w:b/>
                <w:smallCaps/>
                <w:sz w:val="20"/>
              </w:rPr>
              <w:t>correspondência</w:t>
            </w:r>
            <w:proofErr w:type="gramEnd"/>
            <w:r w:rsidR="00157539">
              <w:rPr>
                <w:rFonts w:ascii="Calibri" w:hAnsi="Calibri" w:cs="Arial"/>
                <w:b/>
                <w:smallCaps/>
                <w:sz w:val="20"/>
              </w:rPr>
              <w:t xml:space="preserve"> </w:t>
            </w:r>
            <w:r w:rsidR="00157539" w:rsidRPr="00157539">
              <w:rPr>
                <w:rFonts w:ascii="Calibri" w:hAnsi="Calibri" w:cs="Arial"/>
                <w:b/>
                <w:smallCaps/>
                <w:sz w:val="20"/>
              </w:rPr>
              <w:t>% do valor mensal do contrato</w:t>
            </w:r>
          </w:p>
        </w:tc>
      </w:tr>
      <w:tr w:rsidR="00157539" w:rsidRPr="00F26269" w:rsidTr="003204E4">
        <w:trPr>
          <w:trHeight w:val="56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0,5%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57539" w:rsidRPr="00F26269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1,0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3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1,5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2,0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5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2,5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  <w:szCs w:val="20"/>
              </w:rPr>
              <w:t>6</w:t>
            </w:r>
            <w:proofErr w:type="gramEnd"/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539" w:rsidRPr="006A3879" w:rsidRDefault="00157539" w:rsidP="00EB7F7D">
            <w:pPr>
              <w:pStyle w:val="ncnormalcentralizado"/>
              <w:ind w:firstLine="28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3,0%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:rsidR="007E7FFD" w:rsidRDefault="007E7FFD" w:rsidP="00D5615C">
      <w:pPr>
        <w:autoSpaceDE w:val="0"/>
        <w:spacing w:after="0"/>
        <w:rPr>
          <w:rFonts w:cstheme="minorHAnsi"/>
          <w:spacing w:val="4"/>
        </w:rPr>
      </w:pPr>
    </w:p>
    <w:tbl>
      <w:tblPr>
        <w:tblW w:w="9711" w:type="dxa"/>
        <w:jc w:val="center"/>
        <w:tblInd w:w="5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1"/>
        <w:gridCol w:w="6244"/>
        <w:gridCol w:w="508"/>
        <w:gridCol w:w="2278"/>
      </w:tblGrid>
      <w:tr w:rsidR="00452457" w:rsidRPr="00F26269" w:rsidTr="003D4172">
        <w:trPr>
          <w:tblHeader/>
          <w:jc w:val="center"/>
        </w:trPr>
        <w:tc>
          <w:tcPr>
            <w:tcW w:w="9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52457" w:rsidRPr="006A3879" w:rsidRDefault="007B1361" w:rsidP="00D5615C">
            <w:pPr>
              <w:spacing w:after="0"/>
              <w:ind w:left="284"/>
              <w:jc w:val="center"/>
              <w:rPr>
                <w:rFonts w:ascii="Calibri" w:hAnsi="Calibri" w:cs="Calibri"/>
                <w:b/>
                <w:sz w:val="20"/>
              </w:rPr>
            </w:pPr>
            <w:proofErr w:type="gramStart"/>
            <w:r w:rsidRPr="007B1361">
              <w:rPr>
                <w:rFonts w:ascii="Calibri" w:hAnsi="Calibri" w:cs="Arial"/>
                <w:b/>
                <w:smallCaps/>
                <w:sz w:val="20"/>
              </w:rPr>
              <w:t>infração</w:t>
            </w:r>
            <w:proofErr w:type="gramEnd"/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52457" w:rsidRPr="003D4172" w:rsidRDefault="007B1361" w:rsidP="003D4172">
            <w:pPr>
              <w:spacing w:after="0"/>
              <w:ind w:left="14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3D4172">
              <w:rPr>
                <w:rFonts w:ascii="Calibri" w:hAnsi="Calibri" w:cs="Arial"/>
                <w:b/>
                <w:smallCaps/>
                <w:sz w:val="20"/>
              </w:rPr>
              <w:t>item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52457" w:rsidRPr="007B1361" w:rsidRDefault="007B1361" w:rsidP="007B1361">
            <w:pPr>
              <w:spacing w:after="0"/>
              <w:ind w:left="284"/>
              <w:jc w:val="center"/>
              <w:rPr>
                <w:rFonts w:ascii="Calibri" w:hAnsi="Calibri" w:cs="Arial"/>
                <w:b/>
                <w:smallCaps/>
                <w:sz w:val="20"/>
              </w:rPr>
            </w:pPr>
            <w:proofErr w:type="gramStart"/>
            <w:r w:rsidRPr="007B1361">
              <w:rPr>
                <w:rFonts w:ascii="Calibri" w:hAnsi="Calibri" w:cs="Arial"/>
                <w:b/>
                <w:smallCaps/>
                <w:sz w:val="20"/>
              </w:rPr>
              <w:t>descrição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52457" w:rsidRPr="007B1361" w:rsidRDefault="007B1361" w:rsidP="00D5615C">
            <w:pPr>
              <w:spacing w:after="0"/>
              <w:jc w:val="center"/>
              <w:rPr>
                <w:rFonts w:ascii="Calibri" w:hAnsi="Calibri" w:cs="Arial"/>
                <w:b/>
                <w:smallCaps/>
                <w:sz w:val="20"/>
              </w:rPr>
            </w:pPr>
            <w:proofErr w:type="gramStart"/>
            <w:r w:rsidRPr="007B1361">
              <w:rPr>
                <w:rFonts w:ascii="Calibri" w:hAnsi="Calibri" w:cs="Arial"/>
                <w:b/>
                <w:smallCaps/>
                <w:sz w:val="20"/>
              </w:rPr>
              <w:t>grau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52457" w:rsidRPr="007B1361" w:rsidRDefault="007B1361" w:rsidP="00D5615C">
            <w:pPr>
              <w:spacing w:after="0"/>
              <w:jc w:val="center"/>
              <w:rPr>
                <w:rFonts w:ascii="Calibri" w:hAnsi="Calibri" w:cs="Calibri"/>
                <w:smallCaps/>
                <w:sz w:val="20"/>
              </w:rPr>
            </w:pPr>
            <w:proofErr w:type="gramStart"/>
            <w:r w:rsidRPr="007B1361">
              <w:rPr>
                <w:rFonts w:ascii="Calibri" w:hAnsi="Calibri" w:cs="Calibri"/>
                <w:b/>
                <w:smallCaps/>
                <w:sz w:val="20"/>
              </w:rPr>
              <w:t>incidência</w:t>
            </w:r>
            <w:proofErr w:type="gramEnd"/>
          </w:p>
        </w:tc>
      </w:tr>
      <w:tr w:rsidR="00452457" w:rsidRPr="00F26269" w:rsidTr="003D4172">
        <w:trPr>
          <w:trHeight w:val="29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Em caso de imprevistos para </w:t>
            </w:r>
            <w:r>
              <w:rPr>
                <w:rFonts w:ascii="Calibri" w:hAnsi="Calibri" w:cs="Calibri"/>
                <w:sz w:val="20"/>
              </w:rPr>
              <w:t xml:space="preserve">entregar os </w:t>
            </w:r>
            <w:r w:rsidR="009D706E">
              <w:rPr>
                <w:rFonts w:ascii="Calibri" w:hAnsi="Calibri" w:cs="Calibri"/>
                <w:sz w:val="20"/>
              </w:rPr>
              <w:t>bens</w:t>
            </w:r>
            <w:r w:rsidRPr="006A3879">
              <w:rPr>
                <w:rFonts w:ascii="Calibri" w:hAnsi="Calibri" w:cs="Calibri"/>
                <w:sz w:val="20"/>
              </w:rPr>
              <w:t xml:space="preserve">, não informar 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>num prazo máximo de 72 horas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cumprir os prazos do atendimento </w:t>
            </w:r>
            <w:r>
              <w:rPr>
                <w:rFonts w:ascii="Calibri" w:hAnsi="Calibri" w:cs="Calibri"/>
                <w:sz w:val="20"/>
              </w:rPr>
              <w:t>da assistência técnica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6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refazer serviços que não sejam aceitos pela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6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Executar, durante a vigência contratual, serviço incompleto e/ou paliativo como por permanente</w:t>
            </w:r>
            <w:r w:rsidR="00C94DBD">
              <w:rPr>
                <w:rFonts w:ascii="Calibri" w:hAnsi="Calibri" w:cs="Calibri"/>
                <w:sz w:val="20"/>
              </w:rPr>
              <w:t>,</w:t>
            </w:r>
            <w:r w:rsidRPr="006A3879">
              <w:rPr>
                <w:rFonts w:ascii="Calibri" w:hAnsi="Calibri" w:cs="Calibri"/>
                <w:sz w:val="20"/>
              </w:rPr>
              <w:t xml:space="preserve"> e/ou deixar de realizar a complementação de serviço em razão de incompletude e/ou situação correlata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Recursar-se a entregar </w:t>
            </w:r>
            <w:r w:rsidR="00C94DBD">
              <w:rPr>
                <w:rFonts w:ascii="Calibri" w:hAnsi="Calibri" w:cs="Calibri"/>
                <w:sz w:val="20"/>
              </w:rPr>
              <w:t>à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 xml:space="preserve">qualquer documentação amparada pelo objeto do </w:t>
            </w:r>
            <w:r w:rsidR="007B1361" w:rsidRPr="006A3879">
              <w:rPr>
                <w:rFonts w:ascii="Calibri" w:hAnsi="Calibri" w:cs="Calibri"/>
                <w:b/>
                <w:sz w:val="20"/>
              </w:rPr>
              <w:t>contrato</w:t>
            </w:r>
            <w:r w:rsidR="007B1361" w:rsidRPr="006A3879">
              <w:rPr>
                <w:rFonts w:ascii="Calibri" w:hAnsi="Calibri" w:cs="Calibri"/>
                <w:sz w:val="20"/>
              </w:rPr>
              <w:t xml:space="preserve"> </w:t>
            </w:r>
            <w:r w:rsidRPr="006A3879">
              <w:rPr>
                <w:rFonts w:ascii="Calibri" w:hAnsi="Calibri" w:cs="Calibri"/>
                <w:sz w:val="20"/>
              </w:rPr>
              <w:t xml:space="preserve">e/ou prevista nas obrigações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contratada</w:t>
            </w:r>
            <w:r w:rsidRPr="006A3879">
              <w:rPr>
                <w:rFonts w:ascii="Calibri" w:hAnsi="Calibri" w:cs="Calibri"/>
                <w:sz w:val="20"/>
              </w:rPr>
              <w:t>, ou entregá-la com de forma incompleta ou com atraso. Assim como fornecer propositalmente, durante a execução contratual, informação incorreta, incompleta ou falsa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Recusar, suspender e/ou interromper </w:t>
            </w:r>
            <w:r w:rsidR="00C94DBD">
              <w:rPr>
                <w:rFonts w:ascii="Calibri" w:hAnsi="Calibri" w:cs="Calibri"/>
                <w:sz w:val="20"/>
              </w:rPr>
              <w:t>o Fornecimento</w:t>
            </w:r>
            <w:r w:rsidRPr="006A3879">
              <w:rPr>
                <w:rFonts w:ascii="Calibri" w:hAnsi="Calibri" w:cs="Calibri"/>
                <w:sz w:val="20"/>
              </w:rPr>
              <w:t>, bem como o suporte técnico, salvo motivo de força maior ou caso fortuito devidamente justificado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5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Descumprir reiteradamente critérios de qualidade e/ou níveis mínimos de serviço exigidos, salvo motivo de força maior ou caso fortuito devidamente justificado, resultando na indisponibilidade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 na perda dos benefícios da contratação.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Recusar-se a executar</w:t>
            </w:r>
            <w:r w:rsidR="00C94DBD">
              <w:rPr>
                <w:rFonts w:ascii="Calibri" w:hAnsi="Calibri" w:cs="Calibri"/>
                <w:sz w:val="20"/>
              </w:rPr>
              <w:t xml:space="preserve"> o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C94DBD" w:rsidRPr="00C94DBD">
              <w:rPr>
                <w:rFonts w:ascii="Calibri" w:hAnsi="Calibri" w:cs="Calibri"/>
                <w:sz w:val="20"/>
              </w:rPr>
              <w:t xml:space="preserve">Fornecimento </w:t>
            </w:r>
            <w:r w:rsidRPr="006A3879">
              <w:rPr>
                <w:rFonts w:ascii="Calibri" w:hAnsi="Calibri" w:cs="Calibri"/>
                <w:sz w:val="20"/>
              </w:rPr>
              <w:t xml:space="preserve">e/ou recusar-se a corrigir erros e/ou falhas na execução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incluindo o cumprimento da garantia técnica, suporte técnico e/ou deixar de atender </w:t>
            </w:r>
            <w:proofErr w:type="gramStart"/>
            <w:r w:rsidRPr="006A3879">
              <w:rPr>
                <w:rFonts w:ascii="Calibri" w:hAnsi="Calibri" w:cs="Calibri"/>
                <w:sz w:val="20"/>
              </w:rPr>
              <w:t>à</w:t>
            </w:r>
            <w:proofErr w:type="gramEnd"/>
            <w:r w:rsidRPr="006A3879">
              <w:rPr>
                <w:rFonts w:ascii="Calibri" w:hAnsi="Calibri" w:cs="Calibri"/>
                <w:sz w:val="20"/>
              </w:rPr>
              <w:t xml:space="preserve"> requisito obrigatório </w:t>
            </w:r>
            <w:r w:rsidR="00C94DBD">
              <w:rPr>
                <w:rFonts w:ascii="Calibri" w:hAnsi="Calibri" w:cs="Calibri"/>
                <w:sz w:val="20"/>
              </w:rPr>
              <w:t xml:space="preserve">do </w:t>
            </w:r>
            <w:r w:rsidR="00C94DBD" w:rsidRPr="00C94DBD">
              <w:rPr>
                <w:rFonts w:ascii="Calibri" w:hAnsi="Calibri" w:cs="Calibri"/>
                <w:sz w:val="20"/>
              </w:rPr>
              <w:t>Fornecimento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Manipular, por quaisquer meios ou estratégias, indicadores de níveis de serviço e/ou relatórios de serviço e/ou bases de dados das ferramentas de gerenciamento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 monitoramento do ambiente tecnológico</w:t>
            </w:r>
            <w:r w:rsidR="00C94DBD">
              <w:rPr>
                <w:rFonts w:ascii="Calibri" w:hAnsi="Calibri" w:cs="Calibri"/>
                <w:sz w:val="20"/>
              </w:rPr>
              <w:t>,</w:t>
            </w:r>
            <w:r w:rsidRPr="006A3879">
              <w:rPr>
                <w:rFonts w:ascii="Calibri" w:hAnsi="Calibri" w:cs="Calibri"/>
                <w:sz w:val="20"/>
              </w:rPr>
              <w:t xml:space="preserve"> de modo a alterar e/ou interferir indevidamente nos resultados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e/ou nas avaliações de qualidade e/ou nos níveis de serviço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6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Violar sigilo de dados ou informações </w:t>
            </w:r>
            <w:r w:rsidR="00C94DBD">
              <w:rPr>
                <w:rFonts w:ascii="Calibri" w:hAnsi="Calibri" w:cs="Calibri"/>
                <w:sz w:val="20"/>
              </w:rPr>
              <w:t>da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 xml:space="preserve">, obtidas em decorrência da execução </w:t>
            </w:r>
            <w:r w:rsidR="00C94DBD">
              <w:rPr>
                <w:rFonts w:ascii="Calibri" w:hAnsi="Calibri" w:cs="Calibri"/>
                <w:sz w:val="20"/>
              </w:rPr>
              <w:t>do Fornecimento.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cumprir a garantia técnica e suporte e/ou deixar de prestar assistência técnica coberta pela garantia e/ou executar a garantia ou a assistência técnica em desacordo com as obrigações e/ou os prazos </w:t>
            </w:r>
            <w:r w:rsidRPr="006A3879">
              <w:rPr>
                <w:rFonts w:ascii="Calibri" w:hAnsi="Calibri" w:cs="Calibri"/>
                <w:sz w:val="20"/>
              </w:rPr>
              <w:lastRenderedPageBreak/>
              <w:t>contratados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lastRenderedPageBreak/>
              <w:t>5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Reproduzir, divulgar ou utilizar em benefício próprio, ou de terceiros, quaisquer informações de que tenha tomado ciência em razão da execução </w:t>
            </w:r>
            <w:r w:rsidR="00C94DBD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sem o consentimento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="00C94DBD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5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notificar a </w:t>
            </w:r>
            <w:r w:rsidR="007B1361" w:rsidRPr="007B1361">
              <w:rPr>
                <w:rFonts w:ascii="Calibri" w:hAnsi="Calibri" w:cs="Calibri"/>
                <w:b/>
                <w:smallCaps/>
                <w:color w:val="000000"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 xml:space="preserve">imediatamente e por escrito de qualquer anormalidade que se verificar durante a execução </w:t>
            </w:r>
            <w:r w:rsidR="00C94DBD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Suspender ou interromper</w:t>
            </w:r>
            <w:r w:rsidR="001547DF">
              <w:rPr>
                <w:rFonts w:ascii="Calibri" w:hAnsi="Calibri" w:cs="Calibri"/>
                <w:sz w:val="20"/>
              </w:rPr>
              <w:t xml:space="preserve"> 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salvo motivo </w:t>
            </w:r>
            <w:r w:rsidR="001547DF">
              <w:rPr>
                <w:rFonts w:ascii="Calibri" w:hAnsi="Calibri" w:cs="Calibri"/>
                <w:sz w:val="20"/>
              </w:rPr>
              <w:t>de força maior ou caso fortuito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reparar os vícios e/ou defeitos nos </w:t>
            </w:r>
            <w:r w:rsidR="009D706E">
              <w:rPr>
                <w:rFonts w:ascii="Calibri" w:hAnsi="Calibri" w:cs="Calibri"/>
                <w:sz w:val="20"/>
              </w:rPr>
              <w:t>bens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5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manter a </w:t>
            </w:r>
            <w:r w:rsidR="007B1361" w:rsidRPr="007B1361">
              <w:rPr>
                <w:rFonts w:ascii="Calibri" w:hAnsi="Calibri" w:cs="Calibri"/>
                <w:b/>
                <w:smallCaps/>
                <w:color w:val="000000"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>permanentemente atualizada sobre o andamento da abertura de chamada do suporte técnico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apresentar/manter preposto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2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responder às solicitações do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, por escrito, preferencialmente por e-mail, no primeiro dia útil seguinte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2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91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apresentar, no prazo contratual, a documentação comprobatória do adimplemento mensal das obrigações fiscais, trabalhistas e previdenciárias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1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Descumprir quaisquer prazos não inclusos neste </w:t>
            </w:r>
            <w:r w:rsidR="00C94DBD">
              <w:rPr>
                <w:rFonts w:ascii="Calibri" w:hAnsi="Calibri" w:cs="Calibri"/>
                <w:sz w:val="20"/>
              </w:rPr>
              <w:t>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2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Descumprir </w:t>
            </w:r>
            <w:proofErr w:type="gramStart"/>
            <w:r w:rsidRPr="006A3879">
              <w:rPr>
                <w:rFonts w:ascii="Calibri" w:hAnsi="Calibri" w:cs="Calibri"/>
                <w:sz w:val="20"/>
              </w:rPr>
              <w:t>quaisquer outras obrigações do Contrato não inclusos nesta tabela, sem prejuízo do item anterior</w:t>
            </w:r>
            <w:proofErr w:type="gramEnd"/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manter a documentação de habilitação atualizada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trHeight w:val="56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Demora </w:t>
            </w:r>
            <w:proofErr w:type="spellStart"/>
            <w:r w:rsidRPr="006A3879">
              <w:rPr>
                <w:rFonts w:ascii="Calibri" w:hAnsi="Calibri" w:cs="Calibri"/>
                <w:sz w:val="20"/>
              </w:rPr>
              <w:t>injustiﬁcada</w:t>
            </w:r>
            <w:proofErr w:type="spellEnd"/>
            <w:r w:rsidRPr="006A3879">
              <w:rPr>
                <w:rFonts w:ascii="Calibri" w:hAnsi="Calibri" w:cs="Calibri"/>
                <w:sz w:val="20"/>
              </w:rPr>
              <w:t xml:space="preserve"> no atendimento das demandas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, desde que estipulado prazo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1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Recursar-se a executar </w:t>
            </w:r>
            <w:r w:rsidR="001547DF">
              <w:rPr>
                <w:rFonts w:ascii="Calibri" w:hAnsi="Calibri" w:cs="Calibri"/>
                <w:sz w:val="20"/>
              </w:rPr>
              <w:t>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sem motivo </w:t>
            </w:r>
            <w:proofErr w:type="spellStart"/>
            <w:r w:rsidRPr="006A3879">
              <w:rPr>
                <w:rFonts w:ascii="Calibri" w:hAnsi="Calibri" w:cs="Calibri"/>
                <w:sz w:val="20"/>
              </w:rPr>
              <w:t>justiﬁcado</w:t>
            </w:r>
            <w:proofErr w:type="spellEnd"/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3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Não entregar os produtos no prazo acordado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4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Não executar os serviços de suporte técnico com profissionais qualificados</w:t>
            </w:r>
            <w:r w:rsidR="003C144B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6A3879">
              <w:rPr>
                <w:rFonts w:ascii="Calibri" w:hAnsi="Calibri" w:cs="Calibri"/>
                <w:sz w:val="20"/>
              </w:rPr>
              <w:t>5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</w:tbl>
    <w:p w:rsidR="00C32167" w:rsidRPr="00E52EF6" w:rsidRDefault="00C32167" w:rsidP="00D5615C">
      <w:pPr>
        <w:spacing w:after="0"/>
      </w:pPr>
    </w:p>
    <w:p w:rsidR="00E52EF6" w:rsidRPr="00E52EF6" w:rsidRDefault="00E52EF6" w:rsidP="00D5615C">
      <w:pPr>
        <w:spacing w:after="0"/>
      </w:pPr>
    </w:p>
    <w:p w:rsidR="00E52EF6" w:rsidRDefault="00E52EF6" w:rsidP="00D5615C">
      <w:pPr>
        <w:spacing w:after="0"/>
      </w:pPr>
    </w:p>
    <w:p w:rsidR="007E7FFD" w:rsidRDefault="00EC36D6" w:rsidP="00D5615C">
      <w:pPr>
        <w:tabs>
          <w:tab w:val="left" w:pos="5760"/>
        </w:tabs>
        <w:spacing w:after="0"/>
      </w:pPr>
      <w:r>
        <w:t xml:space="preserve">  </w:t>
      </w: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C94DBD" w:rsidRDefault="00C94DBD" w:rsidP="00D5615C">
      <w:pPr>
        <w:tabs>
          <w:tab w:val="left" w:pos="5760"/>
        </w:tabs>
        <w:spacing w:after="0"/>
      </w:pPr>
    </w:p>
    <w:p w:rsidR="003C144B" w:rsidRDefault="003C144B" w:rsidP="00D5615C">
      <w:pPr>
        <w:tabs>
          <w:tab w:val="left" w:pos="5760"/>
        </w:tabs>
        <w:spacing w:after="0"/>
      </w:pPr>
    </w:p>
    <w:p w:rsidR="009E6630" w:rsidRDefault="009E6630" w:rsidP="00D5615C">
      <w:pPr>
        <w:tabs>
          <w:tab w:val="left" w:pos="5760"/>
        </w:tabs>
        <w:spacing w:after="0"/>
      </w:pPr>
    </w:p>
    <w:p w:rsidR="00C94DBD" w:rsidRPr="00E52EF6" w:rsidRDefault="00C94DBD" w:rsidP="00D5615C">
      <w:pPr>
        <w:tabs>
          <w:tab w:val="left" w:pos="5760"/>
        </w:tabs>
        <w:spacing w:after="0"/>
      </w:pPr>
    </w:p>
    <w:sectPr w:rsidR="00C94DBD" w:rsidRPr="00E52EF6" w:rsidSect="00EF7BCE">
      <w:headerReference w:type="default" r:id="rId11"/>
      <w:footerReference w:type="default" r:id="rId12"/>
      <w:pgSz w:w="11906" w:h="16838"/>
      <w:pgMar w:top="1417" w:right="1133" w:bottom="2268" w:left="1701" w:header="567" w:footer="1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A2" w:rsidRDefault="00930EA2" w:rsidP="00E52EF6">
      <w:pPr>
        <w:spacing w:after="0" w:line="240" w:lineRule="auto"/>
      </w:pPr>
      <w:r>
        <w:separator/>
      </w:r>
    </w:p>
  </w:endnote>
  <w:endnote w:type="continuationSeparator" w:id="0">
    <w:p w:rsidR="00930EA2" w:rsidRDefault="00930EA2" w:rsidP="00E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11004889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</w:rPr>
          <w:id w:val="382145400"/>
          <w:docPartObj>
            <w:docPartGallery w:val="Page Numbers (Top of Page)"/>
            <w:docPartUnique/>
          </w:docPartObj>
        </w:sdtPr>
        <w:sdtEndPr/>
        <w:sdtContent>
          <w:p w:rsidR="00930EA2" w:rsidRPr="00C8392E" w:rsidRDefault="00930EA2">
            <w:pPr>
              <w:pStyle w:val="Rodap"/>
              <w:rPr>
                <w:rFonts w:ascii="Calibri" w:hAnsi="Calibri"/>
              </w:rPr>
            </w:pPr>
            <w:r w:rsidRPr="00C8392E">
              <w:rPr>
                <w:rFonts w:ascii="Calibri" w:hAnsi="Calibri"/>
              </w:rPr>
              <w:t xml:space="preserve">Página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PAGE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0464E1">
              <w:rPr>
                <w:rFonts w:ascii="Calibri" w:hAnsi="Calibri"/>
                <w:b/>
                <w:bCs/>
                <w:noProof/>
              </w:rPr>
              <w:t>1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  <w:r w:rsidRPr="00C8392E">
              <w:rPr>
                <w:rFonts w:ascii="Calibri" w:hAnsi="Calibri"/>
              </w:rPr>
              <w:t xml:space="preserve"> de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NUMPAGES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0464E1">
              <w:rPr>
                <w:rFonts w:ascii="Calibri" w:hAnsi="Calibri"/>
                <w:b/>
                <w:bCs/>
                <w:noProof/>
              </w:rPr>
              <w:t>10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30EA2" w:rsidRDefault="00930EA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A2" w:rsidRDefault="00930EA2" w:rsidP="00E52EF6">
      <w:pPr>
        <w:spacing w:after="0" w:line="240" w:lineRule="auto"/>
      </w:pPr>
      <w:r>
        <w:separator/>
      </w:r>
    </w:p>
  </w:footnote>
  <w:footnote w:type="continuationSeparator" w:id="0">
    <w:p w:rsidR="00930EA2" w:rsidRDefault="00930EA2" w:rsidP="00E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A2" w:rsidRDefault="00930EA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44D5E40" wp14:editId="67259B48">
          <wp:simplePos x="0" y="0"/>
          <wp:positionH relativeFrom="margin">
            <wp:posOffset>-1086788</wp:posOffset>
          </wp:positionH>
          <wp:positionV relativeFrom="margin">
            <wp:posOffset>-909453</wp:posOffset>
          </wp:positionV>
          <wp:extent cx="7560000" cy="10691924"/>
          <wp:effectExtent l="0" t="0" r="3175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adoSARAH-BSB_Compras e Contratos_Contrat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1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firstLine="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firstLine="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firstLine="0"/>
      </w:pPr>
    </w:lvl>
  </w:abstractNum>
  <w:abstractNum w:abstractNumId="2">
    <w:nsid w:val="034D3FEF"/>
    <w:multiLevelType w:val="multilevel"/>
    <w:tmpl w:val="949229A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5A66518"/>
    <w:multiLevelType w:val="multilevel"/>
    <w:tmpl w:val="BCF44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67B417C"/>
    <w:multiLevelType w:val="hybridMultilevel"/>
    <w:tmpl w:val="389C38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461C4"/>
    <w:multiLevelType w:val="multilevel"/>
    <w:tmpl w:val="EE7463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A842C41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7">
    <w:nsid w:val="0B072FB0"/>
    <w:multiLevelType w:val="hybridMultilevel"/>
    <w:tmpl w:val="7292B148"/>
    <w:lvl w:ilvl="0" w:tplc="8868997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0C8D36D1"/>
    <w:multiLevelType w:val="multilevel"/>
    <w:tmpl w:val="309C4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09853BE"/>
    <w:multiLevelType w:val="hybridMultilevel"/>
    <w:tmpl w:val="ABAC7E16"/>
    <w:lvl w:ilvl="0" w:tplc="6E3C7D0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567847"/>
    <w:multiLevelType w:val="multilevel"/>
    <w:tmpl w:val="00400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>
    <w:nsid w:val="1A6838EC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12">
    <w:nsid w:val="1CDD019B"/>
    <w:multiLevelType w:val="multilevel"/>
    <w:tmpl w:val="86B65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3">
    <w:nsid w:val="22A72572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243C4CAD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26EF502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31F66A3F"/>
    <w:multiLevelType w:val="multilevel"/>
    <w:tmpl w:val="4872D34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17">
    <w:nsid w:val="348170B3"/>
    <w:multiLevelType w:val="multilevel"/>
    <w:tmpl w:val="66DA1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35B6356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36A17226"/>
    <w:multiLevelType w:val="multilevel"/>
    <w:tmpl w:val="EA2C2A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90245D7"/>
    <w:multiLevelType w:val="multilevel"/>
    <w:tmpl w:val="E2846B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A1A2AF7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3F4D30DA"/>
    <w:multiLevelType w:val="hybridMultilevel"/>
    <w:tmpl w:val="A03E01B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04C53F1"/>
    <w:multiLevelType w:val="multilevel"/>
    <w:tmpl w:val="073E2052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6FA17F3"/>
    <w:multiLevelType w:val="multilevel"/>
    <w:tmpl w:val="04FEC6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4AEC7DB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4F507581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50156FAE"/>
    <w:multiLevelType w:val="multilevel"/>
    <w:tmpl w:val="8D3A8F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163771B"/>
    <w:multiLevelType w:val="multilevel"/>
    <w:tmpl w:val="3B84A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34D0814"/>
    <w:multiLevelType w:val="multilevel"/>
    <w:tmpl w:val="486E11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63737BA"/>
    <w:multiLevelType w:val="multilevel"/>
    <w:tmpl w:val="A2F04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7B633AC"/>
    <w:multiLevelType w:val="hybridMultilevel"/>
    <w:tmpl w:val="BB206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D178F1"/>
    <w:multiLevelType w:val="hybridMultilevel"/>
    <w:tmpl w:val="8FD0A3DA"/>
    <w:lvl w:ilvl="0" w:tplc="ADE6DB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1F1777"/>
    <w:multiLevelType w:val="hybridMultilevel"/>
    <w:tmpl w:val="6C0208E6"/>
    <w:lvl w:ilvl="0" w:tplc="E20A3E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2F50F98"/>
    <w:multiLevelType w:val="multilevel"/>
    <w:tmpl w:val="66DA1E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64AC58A7"/>
    <w:multiLevelType w:val="multilevel"/>
    <w:tmpl w:val="82D25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A4706EC"/>
    <w:multiLevelType w:val="hybridMultilevel"/>
    <w:tmpl w:val="1D86F130"/>
    <w:lvl w:ilvl="0" w:tplc="5A943FC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2C7B80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E0336F0"/>
    <w:multiLevelType w:val="hybridMultilevel"/>
    <w:tmpl w:val="A46A1F0C"/>
    <w:lvl w:ilvl="0" w:tplc="0416001B">
      <w:start w:val="1"/>
      <w:numFmt w:val="lowerRoman"/>
      <w:lvlText w:val="%1."/>
      <w:lvlJc w:val="right"/>
      <w:pPr>
        <w:ind w:left="1713" w:hanging="360"/>
      </w:p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>
      <w:start w:val="1"/>
      <w:numFmt w:val="lowerRoman"/>
      <w:lvlText w:val="%3."/>
      <w:lvlJc w:val="right"/>
      <w:pPr>
        <w:ind w:left="3153" w:hanging="180"/>
      </w:pPr>
    </w:lvl>
    <w:lvl w:ilvl="3" w:tplc="0416000F">
      <w:start w:val="1"/>
      <w:numFmt w:val="decimal"/>
      <w:lvlText w:val="%4."/>
      <w:lvlJc w:val="left"/>
      <w:pPr>
        <w:ind w:left="3873" w:hanging="360"/>
      </w:pPr>
    </w:lvl>
    <w:lvl w:ilvl="4" w:tplc="04160019">
      <w:start w:val="1"/>
      <w:numFmt w:val="lowerLetter"/>
      <w:lvlText w:val="%5."/>
      <w:lvlJc w:val="left"/>
      <w:pPr>
        <w:ind w:left="4593" w:hanging="360"/>
      </w:pPr>
    </w:lvl>
    <w:lvl w:ilvl="5" w:tplc="0416001B">
      <w:start w:val="1"/>
      <w:numFmt w:val="lowerRoman"/>
      <w:lvlText w:val="%6."/>
      <w:lvlJc w:val="right"/>
      <w:pPr>
        <w:ind w:left="5313" w:hanging="180"/>
      </w:pPr>
    </w:lvl>
    <w:lvl w:ilvl="6" w:tplc="0416000F">
      <w:start w:val="1"/>
      <w:numFmt w:val="decimal"/>
      <w:lvlText w:val="%7."/>
      <w:lvlJc w:val="left"/>
      <w:pPr>
        <w:ind w:left="6033" w:hanging="360"/>
      </w:pPr>
    </w:lvl>
    <w:lvl w:ilvl="7" w:tplc="04160019">
      <w:start w:val="1"/>
      <w:numFmt w:val="lowerLetter"/>
      <w:lvlText w:val="%8."/>
      <w:lvlJc w:val="left"/>
      <w:pPr>
        <w:ind w:left="6753" w:hanging="360"/>
      </w:pPr>
    </w:lvl>
    <w:lvl w:ilvl="8" w:tplc="0416001B">
      <w:start w:val="1"/>
      <w:numFmt w:val="lowerRoman"/>
      <w:lvlText w:val="%9."/>
      <w:lvlJc w:val="right"/>
      <w:pPr>
        <w:ind w:left="7473" w:hanging="180"/>
      </w:pPr>
    </w:lvl>
  </w:abstractNum>
  <w:abstractNum w:abstractNumId="40">
    <w:nsid w:val="6E073F47"/>
    <w:multiLevelType w:val="multilevel"/>
    <w:tmpl w:val="66DA1E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6EE8088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>
    <w:nsid w:val="70042909"/>
    <w:multiLevelType w:val="multilevel"/>
    <w:tmpl w:val="E6F6F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43">
    <w:nsid w:val="704A0FBD"/>
    <w:multiLevelType w:val="hybridMultilevel"/>
    <w:tmpl w:val="01A8D37E"/>
    <w:lvl w:ilvl="0" w:tplc="14F8E0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87293C"/>
    <w:multiLevelType w:val="hybridMultilevel"/>
    <w:tmpl w:val="236A16C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6"/>
  </w:num>
  <w:num w:numId="5">
    <w:abstractNumId w:val="8"/>
  </w:num>
  <w:num w:numId="6">
    <w:abstractNumId w:val="28"/>
  </w:num>
  <w:num w:numId="7">
    <w:abstractNumId w:val="1"/>
  </w:num>
  <w:num w:numId="8">
    <w:abstractNumId w:val="31"/>
  </w:num>
  <w:num w:numId="9">
    <w:abstractNumId w:val="34"/>
  </w:num>
  <w:num w:numId="10">
    <w:abstractNumId w:val="4"/>
  </w:num>
  <w:num w:numId="11">
    <w:abstractNumId w:val="10"/>
  </w:num>
  <w:num w:numId="12">
    <w:abstractNumId w:val="16"/>
  </w:num>
  <w:num w:numId="13">
    <w:abstractNumId w:val="33"/>
  </w:num>
  <w:num w:numId="14">
    <w:abstractNumId w:val="12"/>
  </w:num>
  <w:num w:numId="15">
    <w:abstractNumId w:val="37"/>
  </w:num>
  <w:num w:numId="16">
    <w:abstractNumId w:val="43"/>
  </w:num>
  <w:num w:numId="17">
    <w:abstractNumId w:val="0"/>
  </w:num>
  <w:num w:numId="18">
    <w:abstractNumId w:val="44"/>
  </w:num>
  <w:num w:numId="19">
    <w:abstractNumId w:val="24"/>
  </w:num>
  <w:num w:numId="20">
    <w:abstractNumId w:val="22"/>
  </w:num>
  <w:num w:numId="21">
    <w:abstractNumId w:val="11"/>
  </w:num>
  <w:num w:numId="22">
    <w:abstractNumId w:val="42"/>
  </w:num>
  <w:num w:numId="23">
    <w:abstractNumId w:val="6"/>
  </w:num>
  <w:num w:numId="24">
    <w:abstractNumId w:val="25"/>
  </w:num>
  <w:num w:numId="25">
    <w:abstractNumId w:val="21"/>
  </w:num>
  <w:num w:numId="26">
    <w:abstractNumId w:val="40"/>
  </w:num>
  <w:num w:numId="27">
    <w:abstractNumId w:val="38"/>
  </w:num>
  <w:num w:numId="28">
    <w:abstractNumId w:val="17"/>
  </w:num>
  <w:num w:numId="29">
    <w:abstractNumId w:val="41"/>
  </w:num>
  <w:num w:numId="30">
    <w:abstractNumId w:val="26"/>
  </w:num>
  <w:num w:numId="31">
    <w:abstractNumId w:val="35"/>
  </w:num>
  <w:num w:numId="32">
    <w:abstractNumId w:val="3"/>
  </w:num>
  <w:num w:numId="33">
    <w:abstractNumId w:val="14"/>
  </w:num>
  <w:num w:numId="34">
    <w:abstractNumId w:val="13"/>
  </w:num>
  <w:num w:numId="35">
    <w:abstractNumId w:val="15"/>
  </w:num>
  <w:num w:numId="36">
    <w:abstractNumId w:val="23"/>
  </w:num>
  <w:num w:numId="37">
    <w:abstractNumId w:val="5"/>
  </w:num>
  <w:num w:numId="38">
    <w:abstractNumId w:val="18"/>
  </w:num>
  <w:num w:numId="3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9"/>
  </w:num>
  <w:num w:numId="42">
    <w:abstractNumId w:val="29"/>
  </w:num>
  <w:num w:numId="43">
    <w:abstractNumId w:val="27"/>
  </w:num>
  <w:num w:numId="44">
    <w:abstractNumId w:val="2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mailingLabels"/>
    <w:dataType w:val="textFile"/>
    <w:activeRecord w:val="-1"/>
  </w:mailMerge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F6"/>
    <w:rsid w:val="00004272"/>
    <w:rsid w:val="00040E1D"/>
    <w:rsid w:val="000464E1"/>
    <w:rsid w:val="0005726B"/>
    <w:rsid w:val="0007415E"/>
    <w:rsid w:val="00083F9A"/>
    <w:rsid w:val="000A2E47"/>
    <w:rsid w:val="000A78A6"/>
    <w:rsid w:val="000B68A5"/>
    <w:rsid w:val="000C4079"/>
    <w:rsid w:val="000D21F2"/>
    <w:rsid w:val="000E3479"/>
    <w:rsid w:val="000F574D"/>
    <w:rsid w:val="00105704"/>
    <w:rsid w:val="00115262"/>
    <w:rsid w:val="00125088"/>
    <w:rsid w:val="00134196"/>
    <w:rsid w:val="001438CA"/>
    <w:rsid w:val="00151009"/>
    <w:rsid w:val="001547DF"/>
    <w:rsid w:val="00157539"/>
    <w:rsid w:val="0015787A"/>
    <w:rsid w:val="00161732"/>
    <w:rsid w:val="00170FE1"/>
    <w:rsid w:val="001711CD"/>
    <w:rsid w:val="001752B8"/>
    <w:rsid w:val="00177289"/>
    <w:rsid w:val="00195235"/>
    <w:rsid w:val="001C1A95"/>
    <w:rsid w:val="001F005C"/>
    <w:rsid w:val="001F43FB"/>
    <w:rsid w:val="0020661C"/>
    <w:rsid w:val="002241F2"/>
    <w:rsid w:val="002254AD"/>
    <w:rsid w:val="00243B60"/>
    <w:rsid w:val="002671AB"/>
    <w:rsid w:val="0026771A"/>
    <w:rsid w:val="00281D93"/>
    <w:rsid w:val="00292192"/>
    <w:rsid w:val="002941E8"/>
    <w:rsid w:val="002C2C9C"/>
    <w:rsid w:val="002C6EE8"/>
    <w:rsid w:val="002D297F"/>
    <w:rsid w:val="002F11A6"/>
    <w:rsid w:val="003054E8"/>
    <w:rsid w:val="00305B50"/>
    <w:rsid w:val="00315764"/>
    <w:rsid w:val="003204E4"/>
    <w:rsid w:val="00322AD5"/>
    <w:rsid w:val="00325A6B"/>
    <w:rsid w:val="00350583"/>
    <w:rsid w:val="0035595C"/>
    <w:rsid w:val="003608C4"/>
    <w:rsid w:val="00366D3E"/>
    <w:rsid w:val="00375D88"/>
    <w:rsid w:val="003A62CF"/>
    <w:rsid w:val="003C144B"/>
    <w:rsid w:val="003C1A4F"/>
    <w:rsid w:val="003C4D98"/>
    <w:rsid w:val="003D337D"/>
    <w:rsid w:val="003D4172"/>
    <w:rsid w:val="003E2239"/>
    <w:rsid w:val="00402049"/>
    <w:rsid w:val="00405FE0"/>
    <w:rsid w:val="00424CA8"/>
    <w:rsid w:val="00434F73"/>
    <w:rsid w:val="0044678A"/>
    <w:rsid w:val="00452457"/>
    <w:rsid w:val="004560DD"/>
    <w:rsid w:val="00465642"/>
    <w:rsid w:val="004836CF"/>
    <w:rsid w:val="004837B9"/>
    <w:rsid w:val="00490A8E"/>
    <w:rsid w:val="00496BA1"/>
    <w:rsid w:val="004D663D"/>
    <w:rsid w:val="00505A3C"/>
    <w:rsid w:val="00510138"/>
    <w:rsid w:val="00526928"/>
    <w:rsid w:val="00531A79"/>
    <w:rsid w:val="00535883"/>
    <w:rsid w:val="0054445D"/>
    <w:rsid w:val="00553642"/>
    <w:rsid w:val="00561EBE"/>
    <w:rsid w:val="00562A0A"/>
    <w:rsid w:val="00573F51"/>
    <w:rsid w:val="00592557"/>
    <w:rsid w:val="0059507E"/>
    <w:rsid w:val="005B166F"/>
    <w:rsid w:val="005B2B73"/>
    <w:rsid w:val="005C021B"/>
    <w:rsid w:val="005C7747"/>
    <w:rsid w:val="005D551D"/>
    <w:rsid w:val="005E00A4"/>
    <w:rsid w:val="005F47DD"/>
    <w:rsid w:val="00600B25"/>
    <w:rsid w:val="006113F0"/>
    <w:rsid w:val="006170D0"/>
    <w:rsid w:val="006211D1"/>
    <w:rsid w:val="00621856"/>
    <w:rsid w:val="00623B81"/>
    <w:rsid w:val="00640CCD"/>
    <w:rsid w:val="00650E1D"/>
    <w:rsid w:val="00650EF6"/>
    <w:rsid w:val="0065511F"/>
    <w:rsid w:val="0067071F"/>
    <w:rsid w:val="00683FE4"/>
    <w:rsid w:val="006858F3"/>
    <w:rsid w:val="00696338"/>
    <w:rsid w:val="006B45C9"/>
    <w:rsid w:val="006D3E6F"/>
    <w:rsid w:val="006E38A9"/>
    <w:rsid w:val="006F6215"/>
    <w:rsid w:val="00701D3F"/>
    <w:rsid w:val="00705B23"/>
    <w:rsid w:val="00723FAA"/>
    <w:rsid w:val="00750B4C"/>
    <w:rsid w:val="00754A6A"/>
    <w:rsid w:val="00756630"/>
    <w:rsid w:val="007600F8"/>
    <w:rsid w:val="007632E7"/>
    <w:rsid w:val="00765FDA"/>
    <w:rsid w:val="00771D76"/>
    <w:rsid w:val="00774ECB"/>
    <w:rsid w:val="0077518D"/>
    <w:rsid w:val="00782E0B"/>
    <w:rsid w:val="007B1361"/>
    <w:rsid w:val="007B41C9"/>
    <w:rsid w:val="007D6985"/>
    <w:rsid w:val="007E5F5F"/>
    <w:rsid w:val="007E6766"/>
    <w:rsid w:val="007E7FFD"/>
    <w:rsid w:val="00815F3A"/>
    <w:rsid w:val="00817FC2"/>
    <w:rsid w:val="00821E93"/>
    <w:rsid w:val="00833CDD"/>
    <w:rsid w:val="00870052"/>
    <w:rsid w:val="00871E6B"/>
    <w:rsid w:val="00877AC8"/>
    <w:rsid w:val="0088627E"/>
    <w:rsid w:val="00886AC0"/>
    <w:rsid w:val="00895BF1"/>
    <w:rsid w:val="008A3B7D"/>
    <w:rsid w:val="008B3475"/>
    <w:rsid w:val="008C2A63"/>
    <w:rsid w:val="008D2C9D"/>
    <w:rsid w:val="008D2FB6"/>
    <w:rsid w:val="008D7132"/>
    <w:rsid w:val="008E5CB6"/>
    <w:rsid w:val="00922B54"/>
    <w:rsid w:val="00930EA2"/>
    <w:rsid w:val="00932F35"/>
    <w:rsid w:val="00935275"/>
    <w:rsid w:val="00940EF0"/>
    <w:rsid w:val="0094346A"/>
    <w:rsid w:val="00944F56"/>
    <w:rsid w:val="00946CC0"/>
    <w:rsid w:val="009520A7"/>
    <w:rsid w:val="00953D61"/>
    <w:rsid w:val="00960E7F"/>
    <w:rsid w:val="00964CD9"/>
    <w:rsid w:val="0096584E"/>
    <w:rsid w:val="00986285"/>
    <w:rsid w:val="00991C0E"/>
    <w:rsid w:val="00993985"/>
    <w:rsid w:val="009C0C2B"/>
    <w:rsid w:val="009D706E"/>
    <w:rsid w:val="009D7565"/>
    <w:rsid w:val="009E6630"/>
    <w:rsid w:val="00A11E3C"/>
    <w:rsid w:val="00A16F10"/>
    <w:rsid w:val="00A51700"/>
    <w:rsid w:val="00A529C0"/>
    <w:rsid w:val="00A563F4"/>
    <w:rsid w:val="00A66508"/>
    <w:rsid w:val="00A7158B"/>
    <w:rsid w:val="00A71FDC"/>
    <w:rsid w:val="00A746EA"/>
    <w:rsid w:val="00A919A3"/>
    <w:rsid w:val="00A95DBB"/>
    <w:rsid w:val="00AB324E"/>
    <w:rsid w:val="00AC63B5"/>
    <w:rsid w:val="00AC7869"/>
    <w:rsid w:val="00AE08D7"/>
    <w:rsid w:val="00AE3057"/>
    <w:rsid w:val="00AE39F4"/>
    <w:rsid w:val="00AF0DEB"/>
    <w:rsid w:val="00B0703E"/>
    <w:rsid w:val="00B113EC"/>
    <w:rsid w:val="00B13885"/>
    <w:rsid w:val="00B16344"/>
    <w:rsid w:val="00B36E41"/>
    <w:rsid w:val="00B372A2"/>
    <w:rsid w:val="00B373D6"/>
    <w:rsid w:val="00B53324"/>
    <w:rsid w:val="00B55D41"/>
    <w:rsid w:val="00B5771C"/>
    <w:rsid w:val="00B742F0"/>
    <w:rsid w:val="00B90069"/>
    <w:rsid w:val="00B94D56"/>
    <w:rsid w:val="00BA052A"/>
    <w:rsid w:val="00BA572D"/>
    <w:rsid w:val="00BA5894"/>
    <w:rsid w:val="00BB605B"/>
    <w:rsid w:val="00BD07DB"/>
    <w:rsid w:val="00BD0D33"/>
    <w:rsid w:val="00BD2CCC"/>
    <w:rsid w:val="00BE1B3E"/>
    <w:rsid w:val="00BF302D"/>
    <w:rsid w:val="00BF5717"/>
    <w:rsid w:val="00C02679"/>
    <w:rsid w:val="00C06EEC"/>
    <w:rsid w:val="00C23AB1"/>
    <w:rsid w:val="00C32167"/>
    <w:rsid w:val="00C34538"/>
    <w:rsid w:val="00C506DE"/>
    <w:rsid w:val="00C56244"/>
    <w:rsid w:val="00C8392E"/>
    <w:rsid w:val="00C91C4C"/>
    <w:rsid w:val="00C94DBD"/>
    <w:rsid w:val="00CB358C"/>
    <w:rsid w:val="00CC17C8"/>
    <w:rsid w:val="00CC7C36"/>
    <w:rsid w:val="00CF097F"/>
    <w:rsid w:val="00CF41BA"/>
    <w:rsid w:val="00D0110D"/>
    <w:rsid w:val="00D10781"/>
    <w:rsid w:val="00D30A4F"/>
    <w:rsid w:val="00D45BA7"/>
    <w:rsid w:val="00D5615C"/>
    <w:rsid w:val="00D72C49"/>
    <w:rsid w:val="00D90C08"/>
    <w:rsid w:val="00DB68DA"/>
    <w:rsid w:val="00DC1D11"/>
    <w:rsid w:val="00DC49E1"/>
    <w:rsid w:val="00DC6746"/>
    <w:rsid w:val="00DC67C8"/>
    <w:rsid w:val="00DE587D"/>
    <w:rsid w:val="00E17BF2"/>
    <w:rsid w:val="00E20B67"/>
    <w:rsid w:val="00E52EF6"/>
    <w:rsid w:val="00E817AB"/>
    <w:rsid w:val="00E92342"/>
    <w:rsid w:val="00E97D5F"/>
    <w:rsid w:val="00EA50BA"/>
    <w:rsid w:val="00EB59A4"/>
    <w:rsid w:val="00EB7F7D"/>
    <w:rsid w:val="00EC36D6"/>
    <w:rsid w:val="00EE5935"/>
    <w:rsid w:val="00EE782E"/>
    <w:rsid w:val="00EF1C7F"/>
    <w:rsid w:val="00EF7BCE"/>
    <w:rsid w:val="00F15CAF"/>
    <w:rsid w:val="00F53FF1"/>
    <w:rsid w:val="00F55A1D"/>
    <w:rsid w:val="00F638B0"/>
    <w:rsid w:val="00F6741D"/>
    <w:rsid w:val="00F97A1A"/>
    <w:rsid w:val="00FA322C"/>
    <w:rsid w:val="00FA7143"/>
    <w:rsid w:val="00FE14D2"/>
    <w:rsid w:val="00FE4DAF"/>
    <w:rsid w:val="00FF489A"/>
    <w:rsid w:val="00FF5916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25"/>
  </w:style>
  <w:style w:type="paragraph" w:styleId="Ttulo1">
    <w:name w:val="heading 1"/>
    <w:basedOn w:val="Normal"/>
    <w:next w:val="Normal"/>
    <w:link w:val="Ttulo1Char"/>
    <w:qFormat/>
    <w:rsid w:val="00C321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E52EF6"/>
  </w:style>
  <w:style w:type="paragraph" w:styleId="Rodap">
    <w:name w:val="footer"/>
    <w:basedOn w:val="Normal"/>
    <w:link w:val="RodapChar"/>
    <w:uiPriority w:val="99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2EF6"/>
  </w:style>
  <w:style w:type="paragraph" w:styleId="Textodebalo">
    <w:name w:val="Balloon Text"/>
    <w:basedOn w:val="Normal"/>
    <w:link w:val="TextodebaloChar"/>
    <w:uiPriority w:val="99"/>
    <w:semiHidden/>
    <w:unhideWhenUsed/>
    <w:rsid w:val="00E5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F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C32167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32167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Corpodetexto21">
    <w:name w:val="Corpo de texto 21"/>
    <w:basedOn w:val="Normal"/>
    <w:link w:val="Corpodetexto21Char"/>
    <w:rsid w:val="00C32167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orpodetexto21Char">
    <w:name w:val="Corpo de texto 21 Char"/>
    <w:link w:val="Corpodetexto21"/>
    <w:rsid w:val="00C3216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Refdecomentrio">
    <w:name w:val="annotation reference"/>
    <w:rsid w:val="00C3216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3216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216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21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D9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D90C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qFormat/>
    <w:locked/>
    <w:rsid w:val="00325A6B"/>
  </w:style>
  <w:style w:type="paragraph" w:customStyle="1" w:styleId="FMCNormal">
    <w:name w:val="FMC Normal"/>
    <w:rsid w:val="00993985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O-Normal">
    <w:name w:val="LO-Normal"/>
    <w:rsid w:val="00600B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ntepargpadro2">
    <w:name w:val="Fonte parág. padrão2"/>
    <w:rsid w:val="007E7FFD"/>
  </w:style>
  <w:style w:type="paragraph" w:customStyle="1" w:styleId="ncnormalcentralizado">
    <w:name w:val="nc normal centralizado"/>
    <w:rsid w:val="007E7FFD"/>
    <w:pPr>
      <w:spacing w:after="0" w:line="240" w:lineRule="auto"/>
      <w:ind w:firstLine="288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8D2FB6"/>
    <w:pPr>
      <w:keepLines/>
      <w:numPr>
        <w:numId w:val="9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color w:val="365F91" w:themeColor="accent1" w:themeShade="BF"/>
      <w:sz w:val="20"/>
      <w:lang w:val="pt-PT"/>
    </w:rPr>
  </w:style>
  <w:style w:type="paragraph" w:styleId="NormalWeb">
    <w:name w:val="Normal (Web)"/>
    <w:basedOn w:val="Normal"/>
    <w:rsid w:val="000C407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5D551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25"/>
  </w:style>
  <w:style w:type="paragraph" w:styleId="Ttulo1">
    <w:name w:val="heading 1"/>
    <w:basedOn w:val="Normal"/>
    <w:next w:val="Normal"/>
    <w:link w:val="Ttulo1Char"/>
    <w:qFormat/>
    <w:rsid w:val="00C321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E52EF6"/>
  </w:style>
  <w:style w:type="paragraph" w:styleId="Rodap">
    <w:name w:val="footer"/>
    <w:basedOn w:val="Normal"/>
    <w:link w:val="RodapChar"/>
    <w:uiPriority w:val="99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2EF6"/>
  </w:style>
  <w:style w:type="paragraph" w:styleId="Textodebalo">
    <w:name w:val="Balloon Text"/>
    <w:basedOn w:val="Normal"/>
    <w:link w:val="TextodebaloChar"/>
    <w:uiPriority w:val="99"/>
    <w:semiHidden/>
    <w:unhideWhenUsed/>
    <w:rsid w:val="00E5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F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C32167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32167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Corpodetexto21">
    <w:name w:val="Corpo de texto 21"/>
    <w:basedOn w:val="Normal"/>
    <w:link w:val="Corpodetexto21Char"/>
    <w:rsid w:val="00C32167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orpodetexto21Char">
    <w:name w:val="Corpo de texto 21 Char"/>
    <w:link w:val="Corpodetexto21"/>
    <w:rsid w:val="00C3216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Refdecomentrio">
    <w:name w:val="annotation reference"/>
    <w:rsid w:val="00C3216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3216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216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21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D9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D90C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qFormat/>
    <w:locked/>
    <w:rsid w:val="00325A6B"/>
  </w:style>
  <w:style w:type="paragraph" w:customStyle="1" w:styleId="FMCNormal">
    <w:name w:val="FMC Normal"/>
    <w:rsid w:val="00993985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O-Normal">
    <w:name w:val="LO-Normal"/>
    <w:rsid w:val="00600B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ntepargpadro2">
    <w:name w:val="Fonte parág. padrão2"/>
    <w:rsid w:val="007E7FFD"/>
  </w:style>
  <w:style w:type="paragraph" w:customStyle="1" w:styleId="ncnormalcentralizado">
    <w:name w:val="nc normal centralizado"/>
    <w:rsid w:val="007E7FFD"/>
    <w:pPr>
      <w:spacing w:after="0" w:line="240" w:lineRule="auto"/>
      <w:ind w:firstLine="288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8D2FB6"/>
    <w:pPr>
      <w:keepLines/>
      <w:numPr>
        <w:numId w:val="9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color w:val="365F91" w:themeColor="accent1" w:themeShade="BF"/>
      <w:sz w:val="20"/>
      <w:lang w:val="pt-PT"/>
    </w:rPr>
  </w:style>
  <w:style w:type="paragraph" w:styleId="NormalWeb">
    <w:name w:val="Normal (Web)"/>
    <w:basedOn w:val="Normal"/>
    <w:rsid w:val="000C407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5D55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egislacao.planalto.gov.br/legisla/legislacao.nsf/Viw_Identificacao/lei%2014.063-2020?OpenDocume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767ECB-9C20-4BA4-A1E8-C728905781B7}"/>
      </w:docPartPr>
      <w:docPartBody>
        <w:p w:rsidR="00EE75BC" w:rsidRDefault="00EE75BC">
          <w:r w:rsidRPr="002210A1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5B4F4D935D7482B969329BF55722F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DFC49F-1000-4DF6-8C7E-841491EEE448}"/>
      </w:docPartPr>
      <w:docPartBody>
        <w:p w:rsidR="00EE75BC" w:rsidRDefault="008A1997" w:rsidP="008A1997">
          <w:pPr>
            <w:pStyle w:val="D5B4F4D935D7482B969329BF55722FD933"/>
          </w:pPr>
          <w:r w:rsidRPr="00A11E3C">
            <w:rPr>
              <w:rFonts w:cstheme="minorHAnsi"/>
              <w:highlight w:val="lightGray"/>
            </w:rPr>
            <w:t>digite</w:t>
          </w:r>
        </w:p>
      </w:docPartBody>
    </w:docPart>
    <w:docPart>
      <w:docPartPr>
        <w:name w:val="26393318F835425EB54B62CD17E95B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4C9963-478F-4250-9F46-CA99ECF0F99D}"/>
      </w:docPartPr>
      <w:docPartBody>
        <w:p w:rsidR="00EE75BC" w:rsidRDefault="008A1997" w:rsidP="008A1997">
          <w:pPr>
            <w:pStyle w:val="26393318F835425EB54B62CD17E95B8C31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E760A78C3C554E71A5DFDC62DB4D1B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B050FF-0ACF-4E76-AB0C-79CD7EF41FA8}"/>
      </w:docPartPr>
      <w:docPartBody>
        <w:p w:rsidR="00EE75BC" w:rsidRDefault="008A1997" w:rsidP="008A1997">
          <w:pPr>
            <w:pStyle w:val="E760A78C3C554E71A5DFDC62DB4D1BC330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48464672B456457F9E8BB2777C1233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774F27-C98D-4021-B11D-13ACE8ED840E}"/>
      </w:docPartPr>
      <w:docPartBody>
        <w:p w:rsidR="00EE75BC" w:rsidRDefault="008A1997" w:rsidP="008A1997">
          <w:pPr>
            <w:pStyle w:val="48464672B456457F9E8BB2777C12331029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AC19F6A178E34B998BD432CAF2E8C1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382290-737D-4112-B731-4F68C6368AC9}"/>
      </w:docPartPr>
      <w:docPartBody>
        <w:p w:rsidR="00EE75BC" w:rsidRDefault="008A1997" w:rsidP="008A1997">
          <w:pPr>
            <w:pStyle w:val="AC19F6A178E34B998BD432CAF2E8C14528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F2E2F69C0A824359AB34AED686F225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BDDCF1-EE92-4122-9202-88F494F43985}"/>
      </w:docPartPr>
      <w:docPartBody>
        <w:p w:rsidR="00EE75BC" w:rsidRDefault="008A1997" w:rsidP="008A1997">
          <w:pPr>
            <w:pStyle w:val="F2E2F69C0A824359AB34AED686F2256712"/>
          </w:pPr>
          <w:r w:rsidRPr="00CC17C8">
            <w:rPr>
              <w:rFonts w:asciiTheme="minorHAnsi" w:hAnsiTheme="minorHAnsi" w:cstheme="minorHAnsi"/>
              <w:smallCaps/>
              <w:sz w:val="24"/>
              <w:szCs w:val="22"/>
              <w:highlight w:val="lightGray"/>
            </w:rPr>
            <w:t>digite</w:t>
          </w:r>
        </w:p>
      </w:docPartBody>
    </w:docPart>
    <w:docPart>
      <w:docPartPr>
        <w:name w:val="DFB0E856B4E34BBBB40399938656AD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DF91CA-24BF-471A-B777-5A3839E340D5}"/>
      </w:docPartPr>
      <w:docPartBody>
        <w:p w:rsidR="00EE75BC" w:rsidRDefault="00EE75BC" w:rsidP="00EE75BC">
          <w:pPr>
            <w:pStyle w:val="DFB0E856B4E34BBBB40399938656ADA0"/>
          </w:pPr>
          <w:r w:rsidRPr="00592557">
            <w:rPr>
              <w:rStyle w:val="TextodoEspaoReservado"/>
              <w:b/>
              <w:color w:val="F79646" w:themeColor="accent6"/>
            </w:rPr>
            <w:t>DIGITE</w:t>
          </w:r>
        </w:p>
      </w:docPartBody>
    </w:docPart>
    <w:docPart>
      <w:docPartPr>
        <w:name w:val="D5A038F46D504FE2855486EBE68D93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A40019-B0F1-4D77-B89A-1B8B4DD9C313}"/>
      </w:docPartPr>
      <w:docPartBody>
        <w:p w:rsidR="00EE75BC" w:rsidRDefault="00EE75BC">
          <w:r w:rsidRPr="002210A1">
            <w:rPr>
              <w:rStyle w:val="TextodoEspaoReservado"/>
            </w:rPr>
            <w:t>[Categoria]</w:t>
          </w:r>
        </w:p>
      </w:docPartBody>
    </w:docPart>
    <w:docPart>
      <w:docPartPr>
        <w:name w:val="24CC0DADCE4E4F6EAC57D17D59291C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E9228C-422A-4898-9665-4FCFE2B6E561}"/>
      </w:docPartPr>
      <w:docPartBody>
        <w:p w:rsidR="008A1997" w:rsidRDefault="008A1997" w:rsidP="008A1997">
          <w:pPr>
            <w:pStyle w:val="24CC0DADCE4E4F6EAC57D17D59291CA12"/>
          </w:pPr>
          <w:r w:rsidRPr="00E97D5F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C09688C4C19A406C8D135A19890D0C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7AAB93-90B8-4EEC-8AF2-0F45D2DBE3C5}"/>
      </w:docPartPr>
      <w:docPartBody>
        <w:p w:rsidR="008A1997" w:rsidRDefault="008A1997" w:rsidP="008A1997">
          <w:pPr>
            <w:pStyle w:val="C09688C4C19A406C8D135A19890D0C6B1"/>
          </w:pPr>
          <w:r w:rsidRPr="00E97D5F">
            <w:rPr>
              <w:rStyle w:val="TextodoEspaoReservado"/>
              <w:highlight w:val="lightGray"/>
            </w:rPr>
            <w:t>digite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BC"/>
    <w:rsid w:val="00803C83"/>
    <w:rsid w:val="008A1997"/>
    <w:rsid w:val="00975912"/>
    <w:rsid w:val="00A413CD"/>
    <w:rsid w:val="00E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A1997"/>
    <w:rPr>
      <w:color w:val="808080"/>
    </w:rPr>
  </w:style>
  <w:style w:type="paragraph" w:customStyle="1" w:styleId="97622B72E7FB4040A4F223149502A7CB">
    <w:name w:val="97622B72E7FB4040A4F223149502A7CB"/>
    <w:rsid w:val="00EE75BC"/>
    <w:rPr>
      <w:rFonts w:eastAsiaTheme="minorHAnsi"/>
      <w:lang w:eastAsia="en-US"/>
    </w:rPr>
  </w:style>
  <w:style w:type="paragraph" w:customStyle="1" w:styleId="97622B72E7FB4040A4F223149502A7CB1">
    <w:name w:val="97622B72E7FB4040A4F223149502A7CB1"/>
    <w:rsid w:val="00EE75BC"/>
    <w:rPr>
      <w:rFonts w:eastAsiaTheme="minorHAnsi"/>
      <w:lang w:eastAsia="en-US"/>
    </w:rPr>
  </w:style>
  <w:style w:type="paragraph" w:customStyle="1" w:styleId="B5CF12E302A24C2AA269199225544870">
    <w:name w:val="B5CF12E302A24C2AA269199225544870"/>
    <w:rsid w:val="00EE75BC"/>
    <w:rPr>
      <w:rFonts w:eastAsiaTheme="minorHAnsi"/>
      <w:lang w:eastAsia="en-US"/>
    </w:rPr>
  </w:style>
  <w:style w:type="paragraph" w:customStyle="1" w:styleId="97622B72E7FB4040A4F223149502A7CB2">
    <w:name w:val="97622B72E7FB4040A4F223149502A7CB2"/>
    <w:rsid w:val="00EE75BC"/>
    <w:rPr>
      <w:rFonts w:eastAsiaTheme="minorHAnsi"/>
      <w:lang w:eastAsia="en-US"/>
    </w:rPr>
  </w:style>
  <w:style w:type="paragraph" w:customStyle="1" w:styleId="B5CF12E302A24C2AA2691992255448701">
    <w:name w:val="B5CF12E302A24C2AA2691992255448701"/>
    <w:rsid w:val="00EE75BC"/>
    <w:rPr>
      <w:rFonts w:eastAsiaTheme="minorHAnsi"/>
      <w:lang w:eastAsia="en-US"/>
    </w:rPr>
  </w:style>
  <w:style w:type="paragraph" w:customStyle="1" w:styleId="97622B72E7FB4040A4F223149502A7CB3">
    <w:name w:val="97622B72E7FB4040A4F223149502A7CB3"/>
    <w:rsid w:val="00EE75BC"/>
    <w:rPr>
      <w:rFonts w:eastAsiaTheme="minorHAnsi"/>
      <w:lang w:eastAsia="en-US"/>
    </w:rPr>
  </w:style>
  <w:style w:type="paragraph" w:customStyle="1" w:styleId="B5CF12E302A24C2AA2691992255448702">
    <w:name w:val="B5CF12E302A24C2AA2691992255448702"/>
    <w:rsid w:val="00EE75BC"/>
    <w:rPr>
      <w:rFonts w:eastAsiaTheme="minorHAnsi"/>
      <w:lang w:eastAsia="en-US"/>
    </w:rPr>
  </w:style>
  <w:style w:type="paragraph" w:customStyle="1" w:styleId="FE557CB6504A4C4294BF7FEF6EE16BDC">
    <w:name w:val="FE557CB6504A4C4294BF7FEF6EE16BDC"/>
    <w:rsid w:val="00EE75BC"/>
    <w:rPr>
      <w:rFonts w:eastAsiaTheme="minorHAnsi"/>
      <w:lang w:eastAsia="en-US"/>
    </w:rPr>
  </w:style>
  <w:style w:type="paragraph" w:customStyle="1" w:styleId="97622B72E7FB4040A4F223149502A7CB4">
    <w:name w:val="97622B72E7FB4040A4F223149502A7CB4"/>
    <w:rsid w:val="00EE75BC"/>
    <w:rPr>
      <w:rFonts w:eastAsiaTheme="minorHAnsi"/>
      <w:lang w:eastAsia="en-US"/>
    </w:rPr>
  </w:style>
  <w:style w:type="paragraph" w:customStyle="1" w:styleId="B5CF12E302A24C2AA2691992255448703">
    <w:name w:val="B5CF12E302A24C2AA2691992255448703"/>
    <w:rsid w:val="00EE75BC"/>
    <w:rPr>
      <w:rFonts w:eastAsiaTheme="minorHAnsi"/>
      <w:lang w:eastAsia="en-US"/>
    </w:rPr>
  </w:style>
  <w:style w:type="paragraph" w:customStyle="1" w:styleId="FE557CB6504A4C4294BF7FEF6EE16BDC1">
    <w:name w:val="FE557CB6504A4C4294BF7FEF6EE16BDC1"/>
    <w:rsid w:val="00EE75BC"/>
    <w:rPr>
      <w:rFonts w:eastAsiaTheme="minorHAnsi"/>
      <w:lang w:eastAsia="en-US"/>
    </w:rPr>
  </w:style>
  <w:style w:type="paragraph" w:customStyle="1" w:styleId="97622B72E7FB4040A4F223149502A7CB5">
    <w:name w:val="97622B72E7FB4040A4F223149502A7CB5"/>
    <w:rsid w:val="00EE75BC"/>
    <w:rPr>
      <w:rFonts w:eastAsiaTheme="minorHAnsi"/>
      <w:lang w:eastAsia="en-US"/>
    </w:rPr>
  </w:style>
  <w:style w:type="paragraph" w:customStyle="1" w:styleId="B5CF12E302A24C2AA2691992255448704">
    <w:name w:val="B5CF12E302A24C2AA2691992255448704"/>
    <w:rsid w:val="00EE75BC"/>
    <w:rPr>
      <w:rFonts w:eastAsiaTheme="minorHAnsi"/>
      <w:lang w:eastAsia="en-US"/>
    </w:rPr>
  </w:style>
  <w:style w:type="paragraph" w:customStyle="1" w:styleId="FE557CB6504A4C4294BF7FEF6EE16BDC2">
    <w:name w:val="FE557CB6504A4C4294BF7FEF6EE16BDC2"/>
    <w:rsid w:val="00EE75BC"/>
    <w:rPr>
      <w:rFonts w:eastAsiaTheme="minorHAnsi"/>
      <w:lang w:eastAsia="en-US"/>
    </w:rPr>
  </w:style>
  <w:style w:type="paragraph" w:customStyle="1" w:styleId="97622B72E7FB4040A4F223149502A7CB6">
    <w:name w:val="97622B72E7FB4040A4F223149502A7CB6"/>
    <w:rsid w:val="00EE75BC"/>
    <w:rPr>
      <w:rFonts w:eastAsiaTheme="minorHAnsi"/>
      <w:lang w:eastAsia="en-US"/>
    </w:rPr>
  </w:style>
  <w:style w:type="paragraph" w:customStyle="1" w:styleId="B5CF12E302A24C2AA2691992255448705">
    <w:name w:val="B5CF12E302A24C2AA2691992255448705"/>
    <w:rsid w:val="00EE75BC"/>
    <w:rPr>
      <w:rFonts w:eastAsiaTheme="minorHAnsi"/>
      <w:lang w:eastAsia="en-US"/>
    </w:rPr>
  </w:style>
  <w:style w:type="paragraph" w:customStyle="1" w:styleId="FE557CB6504A4C4294BF7FEF6EE16BDC3">
    <w:name w:val="FE557CB6504A4C4294BF7FEF6EE16BDC3"/>
    <w:rsid w:val="00EE75BC"/>
    <w:rPr>
      <w:rFonts w:eastAsiaTheme="minorHAnsi"/>
      <w:lang w:eastAsia="en-US"/>
    </w:rPr>
  </w:style>
  <w:style w:type="paragraph" w:customStyle="1" w:styleId="2A07A38555714A58919B30CE5F83D9A5">
    <w:name w:val="2A07A38555714A58919B30CE5F83D9A5"/>
    <w:rsid w:val="00EE75BC"/>
    <w:rPr>
      <w:rFonts w:eastAsiaTheme="minorHAnsi"/>
      <w:lang w:eastAsia="en-US"/>
    </w:rPr>
  </w:style>
  <w:style w:type="paragraph" w:customStyle="1" w:styleId="97622B72E7FB4040A4F223149502A7CB7">
    <w:name w:val="97622B72E7FB4040A4F223149502A7CB7"/>
    <w:rsid w:val="00EE75BC"/>
    <w:rPr>
      <w:rFonts w:eastAsiaTheme="minorHAnsi"/>
      <w:lang w:eastAsia="en-US"/>
    </w:rPr>
  </w:style>
  <w:style w:type="paragraph" w:customStyle="1" w:styleId="B5CF12E302A24C2AA2691992255448706">
    <w:name w:val="B5CF12E302A24C2AA2691992255448706"/>
    <w:rsid w:val="00EE75BC"/>
    <w:rPr>
      <w:rFonts w:eastAsiaTheme="minorHAnsi"/>
      <w:lang w:eastAsia="en-US"/>
    </w:rPr>
  </w:style>
  <w:style w:type="paragraph" w:customStyle="1" w:styleId="FE557CB6504A4C4294BF7FEF6EE16BDC4">
    <w:name w:val="FE557CB6504A4C4294BF7FEF6EE16BDC4"/>
    <w:rsid w:val="00EE75BC"/>
    <w:rPr>
      <w:rFonts w:eastAsiaTheme="minorHAnsi"/>
      <w:lang w:eastAsia="en-US"/>
    </w:rPr>
  </w:style>
  <w:style w:type="paragraph" w:customStyle="1" w:styleId="2A07A38555714A58919B30CE5F83D9A51">
    <w:name w:val="2A07A38555714A58919B30CE5F83D9A51"/>
    <w:rsid w:val="00EE75BC"/>
    <w:rPr>
      <w:rFonts w:eastAsiaTheme="minorHAnsi"/>
      <w:lang w:eastAsia="en-US"/>
    </w:rPr>
  </w:style>
  <w:style w:type="paragraph" w:customStyle="1" w:styleId="CF7363DA935D4BFF986FEBC04653F179">
    <w:name w:val="CF7363DA935D4BFF986FEBC04653F179"/>
    <w:rsid w:val="00EE75BC"/>
    <w:rPr>
      <w:rFonts w:eastAsiaTheme="minorHAnsi"/>
      <w:lang w:eastAsia="en-US"/>
    </w:rPr>
  </w:style>
  <w:style w:type="paragraph" w:customStyle="1" w:styleId="97622B72E7FB4040A4F223149502A7CB8">
    <w:name w:val="97622B72E7FB4040A4F223149502A7CB8"/>
    <w:rsid w:val="00EE75BC"/>
    <w:rPr>
      <w:rFonts w:eastAsiaTheme="minorHAnsi"/>
      <w:lang w:eastAsia="en-US"/>
    </w:rPr>
  </w:style>
  <w:style w:type="paragraph" w:customStyle="1" w:styleId="B5CF12E302A24C2AA2691992255448707">
    <w:name w:val="B5CF12E302A24C2AA2691992255448707"/>
    <w:rsid w:val="00EE75BC"/>
    <w:rPr>
      <w:rFonts w:eastAsiaTheme="minorHAnsi"/>
      <w:lang w:eastAsia="en-US"/>
    </w:rPr>
  </w:style>
  <w:style w:type="paragraph" w:customStyle="1" w:styleId="FE557CB6504A4C4294BF7FEF6EE16BDC5">
    <w:name w:val="FE557CB6504A4C4294BF7FEF6EE16BDC5"/>
    <w:rsid w:val="00EE75BC"/>
    <w:rPr>
      <w:rFonts w:eastAsiaTheme="minorHAnsi"/>
      <w:lang w:eastAsia="en-US"/>
    </w:rPr>
  </w:style>
  <w:style w:type="paragraph" w:customStyle="1" w:styleId="2A07A38555714A58919B30CE5F83D9A52">
    <w:name w:val="2A07A38555714A58919B30CE5F83D9A52"/>
    <w:rsid w:val="00EE75BC"/>
    <w:rPr>
      <w:rFonts w:eastAsiaTheme="minorHAnsi"/>
      <w:lang w:eastAsia="en-US"/>
    </w:rPr>
  </w:style>
  <w:style w:type="paragraph" w:customStyle="1" w:styleId="CF7363DA935D4BFF986FEBC04653F1791">
    <w:name w:val="CF7363DA935D4BFF986FEBC04653F1791"/>
    <w:rsid w:val="00EE75BC"/>
    <w:rPr>
      <w:rFonts w:eastAsiaTheme="minorHAnsi"/>
      <w:lang w:eastAsia="en-US"/>
    </w:rPr>
  </w:style>
  <w:style w:type="paragraph" w:customStyle="1" w:styleId="B5CF12E302A24C2AA2691992255448708">
    <w:name w:val="B5CF12E302A24C2AA2691992255448708"/>
    <w:rsid w:val="00EE75BC"/>
    <w:rPr>
      <w:rFonts w:eastAsiaTheme="minorHAnsi"/>
      <w:lang w:eastAsia="en-US"/>
    </w:rPr>
  </w:style>
  <w:style w:type="paragraph" w:customStyle="1" w:styleId="FE557CB6504A4C4294BF7FEF6EE16BDC6">
    <w:name w:val="FE557CB6504A4C4294BF7FEF6EE16BDC6"/>
    <w:rsid w:val="00EE75BC"/>
    <w:rPr>
      <w:rFonts w:eastAsiaTheme="minorHAnsi"/>
      <w:lang w:eastAsia="en-US"/>
    </w:rPr>
  </w:style>
  <w:style w:type="paragraph" w:customStyle="1" w:styleId="2A07A38555714A58919B30CE5F83D9A53">
    <w:name w:val="2A07A38555714A58919B30CE5F83D9A53"/>
    <w:rsid w:val="00EE75BC"/>
    <w:rPr>
      <w:rFonts w:eastAsiaTheme="minorHAnsi"/>
      <w:lang w:eastAsia="en-US"/>
    </w:rPr>
  </w:style>
  <w:style w:type="paragraph" w:customStyle="1" w:styleId="CF7363DA935D4BFF986FEBC04653F1792">
    <w:name w:val="CF7363DA935D4BFF986FEBC04653F1792"/>
    <w:rsid w:val="00EE75BC"/>
    <w:rPr>
      <w:rFonts w:eastAsiaTheme="minorHAnsi"/>
      <w:lang w:eastAsia="en-US"/>
    </w:rPr>
  </w:style>
  <w:style w:type="paragraph" w:customStyle="1" w:styleId="D5B4F4D935D7482B969329BF55722FD9">
    <w:name w:val="D5B4F4D935D7482B969329BF55722FD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9">
    <w:name w:val="B5CF12E302A24C2AA2691992255448709"/>
    <w:rsid w:val="00EE75BC"/>
    <w:rPr>
      <w:rFonts w:eastAsiaTheme="minorHAnsi"/>
      <w:lang w:eastAsia="en-US"/>
    </w:rPr>
  </w:style>
  <w:style w:type="paragraph" w:customStyle="1" w:styleId="FE557CB6504A4C4294BF7FEF6EE16BDC7">
    <w:name w:val="FE557CB6504A4C4294BF7FEF6EE16BDC7"/>
    <w:rsid w:val="00EE75BC"/>
    <w:rPr>
      <w:rFonts w:eastAsiaTheme="minorHAnsi"/>
      <w:lang w:eastAsia="en-US"/>
    </w:rPr>
  </w:style>
  <w:style w:type="paragraph" w:customStyle="1" w:styleId="2A07A38555714A58919B30CE5F83D9A54">
    <w:name w:val="2A07A38555714A58919B30CE5F83D9A54"/>
    <w:rsid w:val="00EE75BC"/>
    <w:rPr>
      <w:rFonts w:eastAsiaTheme="minorHAnsi"/>
      <w:lang w:eastAsia="en-US"/>
    </w:rPr>
  </w:style>
  <w:style w:type="paragraph" w:customStyle="1" w:styleId="CF7363DA935D4BFF986FEBC04653F1793">
    <w:name w:val="CF7363DA935D4BFF986FEBC04653F1793"/>
    <w:rsid w:val="00EE75BC"/>
    <w:rPr>
      <w:rFonts w:eastAsiaTheme="minorHAnsi"/>
      <w:lang w:eastAsia="en-US"/>
    </w:rPr>
  </w:style>
  <w:style w:type="paragraph" w:customStyle="1" w:styleId="D5B4F4D935D7482B969329BF55722FD91">
    <w:name w:val="D5B4F4D935D7482B969329BF55722FD9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0">
    <w:name w:val="B5CF12E302A24C2AA26919922554487010"/>
    <w:rsid w:val="00EE75BC"/>
    <w:rPr>
      <w:rFonts w:eastAsiaTheme="minorHAnsi"/>
      <w:lang w:eastAsia="en-US"/>
    </w:rPr>
  </w:style>
  <w:style w:type="paragraph" w:customStyle="1" w:styleId="FE557CB6504A4C4294BF7FEF6EE16BDC8">
    <w:name w:val="FE557CB6504A4C4294BF7FEF6EE16BDC8"/>
    <w:rsid w:val="00EE75BC"/>
    <w:rPr>
      <w:rFonts w:eastAsiaTheme="minorHAnsi"/>
      <w:lang w:eastAsia="en-US"/>
    </w:rPr>
  </w:style>
  <w:style w:type="paragraph" w:customStyle="1" w:styleId="2A07A38555714A58919B30CE5F83D9A55">
    <w:name w:val="2A07A38555714A58919B30CE5F83D9A55"/>
    <w:rsid w:val="00EE75BC"/>
    <w:rPr>
      <w:rFonts w:eastAsiaTheme="minorHAnsi"/>
      <w:lang w:eastAsia="en-US"/>
    </w:rPr>
  </w:style>
  <w:style w:type="paragraph" w:customStyle="1" w:styleId="CF7363DA935D4BFF986FEBC04653F1794">
    <w:name w:val="CF7363DA935D4BFF986FEBC04653F1794"/>
    <w:rsid w:val="00EE75BC"/>
    <w:rPr>
      <w:rFonts w:eastAsiaTheme="minorHAnsi"/>
      <w:lang w:eastAsia="en-US"/>
    </w:rPr>
  </w:style>
  <w:style w:type="paragraph" w:customStyle="1" w:styleId="D5B4F4D935D7482B969329BF55722FD92">
    <w:name w:val="D5B4F4D935D7482B969329BF55722FD9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">
    <w:name w:val="26393318F835425EB54B62CD17E95B8C"/>
    <w:rsid w:val="00EE75BC"/>
    <w:rPr>
      <w:rFonts w:eastAsiaTheme="minorHAnsi"/>
      <w:lang w:eastAsia="en-US"/>
    </w:rPr>
  </w:style>
  <w:style w:type="paragraph" w:customStyle="1" w:styleId="B5CF12E302A24C2AA26919922554487011">
    <w:name w:val="B5CF12E302A24C2AA26919922554487011"/>
    <w:rsid w:val="00EE75BC"/>
    <w:rPr>
      <w:rFonts w:eastAsiaTheme="minorHAnsi"/>
      <w:lang w:eastAsia="en-US"/>
    </w:rPr>
  </w:style>
  <w:style w:type="paragraph" w:customStyle="1" w:styleId="FE557CB6504A4C4294BF7FEF6EE16BDC9">
    <w:name w:val="FE557CB6504A4C4294BF7FEF6EE16BDC9"/>
    <w:rsid w:val="00EE75BC"/>
    <w:rPr>
      <w:rFonts w:eastAsiaTheme="minorHAnsi"/>
      <w:lang w:eastAsia="en-US"/>
    </w:rPr>
  </w:style>
  <w:style w:type="paragraph" w:customStyle="1" w:styleId="2A07A38555714A58919B30CE5F83D9A56">
    <w:name w:val="2A07A38555714A58919B30CE5F83D9A56"/>
    <w:rsid w:val="00EE75BC"/>
    <w:rPr>
      <w:rFonts w:eastAsiaTheme="minorHAnsi"/>
      <w:lang w:eastAsia="en-US"/>
    </w:rPr>
  </w:style>
  <w:style w:type="paragraph" w:customStyle="1" w:styleId="CF7363DA935D4BFF986FEBC04653F1795">
    <w:name w:val="CF7363DA935D4BFF986FEBC04653F1795"/>
    <w:rsid w:val="00EE75BC"/>
    <w:rPr>
      <w:rFonts w:eastAsiaTheme="minorHAnsi"/>
      <w:lang w:eastAsia="en-US"/>
    </w:rPr>
  </w:style>
  <w:style w:type="paragraph" w:customStyle="1" w:styleId="D5B4F4D935D7482B969329BF55722FD93">
    <w:name w:val="D5B4F4D935D7482B969329BF55722FD9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">
    <w:name w:val="26393318F835425EB54B62CD17E95B8C1"/>
    <w:rsid w:val="00EE75BC"/>
    <w:rPr>
      <w:rFonts w:eastAsiaTheme="minorHAnsi"/>
      <w:lang w:eastAsia="en-US"/>
    </w:rPr>
  </w:style>
  <w:style w:type="paragraph" w:customStyle="1" w:styleId="E760A78C3C554E71A5DFDC62DB4D1BC3">
    <w:name w:val="E760A78C3C554E71A5DFDC62DB4D1BC3"/>
    <w:rsid w:val="00EE75BC"/>
    <w:rPr>
      <w:rFonts w:eastAsiaTheme="minorHAnsi"/>
      <w:lang w:eastAsia="en-US"/>
    </w:rPr>
  </w:style>
  <w:style w:type="paragraph" w:customStyle="1" w:styleId="B5CF12E302A24C2AA26919922554487012">
    <w:name w:val="B5CF12E302A24C2AA26919922554487012"/>
    <w:rsid w:val="00EE75BC"/>
    <w:rPr>
      <w:rFonts w:eastAsiaTheme="minorHAnsi"/>
      <w:lang w:eastAsia="en-US"/>
    </w:rPr>
  </w:style>
  <w:style w:type="paragraph" w:customStyle="1" w:styleId="FE557CB6504A4C4294BF7FEF6EE16BDC10">
    <w:name w:val="FE557CB6504A4C4294BF7FEF6EE16BDC10"/>
    <w:rsid w:val="00EE75BC"/>
    <w:rPr>
      <w:rFonts w:eastAsiaTheme="minorHAnsi"/>
      <w:lang w:eastAsia="en-US"/>
    </w:rPr>
  </w:style>
  <w:style w:type="paragraph" w:customStyle="1" w:styleId="2A07A38555714A58919B30CE5F83D9A57">
    <w:name w:val="2A07A38555714A58919B30CE5F83D9A57"/>
    <w:rsid w:val="00EE75BC"/>
    <w:rPr>
      <w:rFonts w:eastAsiaTheme="minorHAnsi"/>
      <w:lang w:eastAsia="en-US"/>
    </w:rPr>
  </w:style>
  <w:style w:type="paragraph" w:customStyle="1" w:styleId="CF7363DA935D4BFF986FEBC04653F1796">
    <w:name w:val="CF7363DA935D4BFF986FEBC04653F1796"/>
    <w:rsid w:val="00EE75BC"/>
    <w:rPr>
      <w:rFonts w:eastAsiaTheme="minorHAnsi"/>
      <w:lang w:eastAsia="en-US"/>
    </w:rPr>
  </w:style>
  <w:style w:type="paragraph" w:customStyle="1" w:styleId="D5B4F4D935D7482B969329BF55722FD94">
    <w:name w:val="D5B4F4D935D7482B969329BF55722FD9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">
    <w:name w:val="26393318F835425EB54B62CD17E95B8C2"/>
    <w:rsid w:val="00EE75BC"/>
    <w:rPr>
      <w:rFonts w:eastAsiaTheme="minorHAnsi"/>
      <w:lang w:eastAsia="en-US"/>
    </w:rPr>
  </w:style>
  <w:style w:type="paragraph" w:customStyle="1" w:styleId="E760A78C3C554E71A5DFDC62DB4D1BC31">
    <w:name w:val="E760A78C3C554E71A5DFDC62DB4D1BC31"/>
    <w:rsid w:val="00EE75BC"/>
    <w:rPr>
      <w:rFonts w:eastAsiaTheme="minorHAnsi"/>
      <w:lang w:eastAsia="en-US"/>
    </w:rPr>
  </w:style>
  <w:style w:type="paragraph" w:customStyle="1" w:styleId="48464672B456457F9E8BB2777C123310">
    <w:name w:val="48464672B456457F9E8BB2777C1233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3">
    <w:name w:val="B5CF12E302A24C2AA26919922554487013"/>
    <w:rsid w:val="00EE75BC"/>
    <w:rPr>
      <w:rFonts w:eastAsiaTheme="minorHAnsi"/>
      <w:lang w:eastAsia="en-US"/>
    </w:rPr>
  </w:style>
  <w:style w:type="paragraph" w:customStyle="1" w:styleId="FE557CB6504A4C4294BF7FEF6EE16BDC11">
    <w:name w:val="FE557CB6504A4C4294BF7FEF6EE16BDC11"/>
    <w:rsid w:val="00EE75BC"/>
    <w:rPr>
      <w:rFonts w:eastAsiaTheme="minorHAnsi"/>
      <w:lang w:eastAsia="en-US"/>
    </w:rPr>
  </w:style>
  <w:style w:type="paragraph" w:customStyle="1" w:styleId="2A07A38555714A58919B30CE5F83D9A58">
    <w:name w:val="2A07A38555714A58919B30CE5F83D9A58"/>
    <w:rsid w:val="00EE75BC"/>
    <w:rPr>
      <w:rFonts w:eastAsiaTheme="minorHAnsi"/>
      <w:lang w:eastAsia="en-US"/>
    </w:rPr>
  </w:style>
  <w:style w:type="paragraph" w:customStyle="1" w:styleId="CF7363DA935D4BFF986FEBC04653F1797">
    <w:name w:val="CF7363DA935D4BFF986FEBC04653F1797"/>
    <w:rsid w:val="00EE75BC"/>
    <w:rPr>
      <w:rFonts w:eastAsiaTheme="minorHAnsi"/>
      <w:lang w:eastAsia="en-US"/>
    </w:rPr>
  </w:style>
  <w:style w:type="paragraph" w:customStyle="1" w:styleId="D5B4F4D935D7482B969329BF55722FD95">
    <w:name w:val="D5B4F4D935D7482B969329BF55722FD9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">
    <w:name w:val="26393318F835425EB54B62CD17E95B8C3"/>
    <w:rsid w:val="00EE75BC"/>
    <w:rPr>
      <w:rFonts w:eastAsiaTheme="minorHAnsi"/>
      <w:lang w:eastAsia="en-US"/>
    </w:rPr>
  </w:style>
  <w:style w:type="paragraph" w:customStyle="1" w:styleId="E760A78C3C554E71A5DFDC62DB4D1BC32">
    <w:name w:val="E760A78C3C554E71A5DFDC62DB4D1BC32"/>
    <w:rsid w:val="00EE75BC"/>
    <w:rPr>
      <w:rFonts w:eastAsiaTheme="minorHAnsi"/>
      <w:lang w:eastAsia="en-US"/>
    </w:rPr>
  </w:style>
  <w:style w:type="paragraph" w:customStyle="1" w:styleId="48464672B456457F9E8BB2777C1233101">
    <w:name w:val="48464672B456457F9E8BB2777C123310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">
    <w:name w:val="AC19F6A178E34B998BD432CAF2E8C14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4">
    <w:name w:val="B5CF12E302A24C2AA26919922554487014"/>
    <w:rsid w:val="00EE75BC"/>
    <w:rPr>
      <w:rFonts w:eastAsiaTheme="minorHAnsi"/>
      <w:lang w:eastAsia="en-US"/>
    </w:rPr>
  </w:style>
  <w:style w:type="paragraph" w:customStyle="1" w:styleId="FE557CB6504A4C4294BF7FEF6EE16BDC12">
    <w:name w:val="FE557CB6504A4C4294BF7FEF6EE16BDC12"/>
    <w:rsid w:val="00EE75BC"/>
    <w:rPr>
      <w:rFonts w:eastAsiaTheme="minorHAnsi"/>
      <w:lang w:eastAsia="en-US"/>
    </w:rPr>
  </w:style>
  <w:style w:type="paragraph" w:customStyle="1" w:styleId="2A07A38555714A58919B30CE5F83D9A59">
    <w:name w:val="2A07A38555714A58919B30CE5F83D9A59"/>
    <w:rsid w:val="00EE75BC"/>
    <w:rPr>
      <w:rFonts w:eastAsiaTheme="minorHAnsi"/>
      <w:lang w:eastAsia="en-US"/>
    </w:rPr>
  </w:style>
  <w:style w:type="paragraph" w:customStyle="1" w:styleId="CF7363DA935D4BFF986FEBC04653F1798">
    <w:name w:val="CF7363DA935D4BFF986FEBC04653F1798"/>
    <w:rsid w:val="00EE75BC"/>
    <w:rPr>
      <w:rFonts w:eastAsiaTheme="minorHAnsi"/>
      <w:lang w:eastAsia="en-US"/>
    </w:rPr>
  </w:style>
  <w:style w:type="paragraph" w:customStyle="1" w:styleId="7D2259AE22314BDEA30F13FB73051058">
    <w:name w:val="7D2259AE22314BDEA30F13FB73051058"/>
    <w:rsid w:val="00EE75BC"/>
    <w:rPr>
      <w:rFonts w:eastAsiaTheme="minorHAnsi"/>
      <w:lang w:eastAsia="en-US"/>
    </w:rPr>
  </w:style>
  <w:style w:type="paragraph" w:customStyle="1" w:styleId="D5B4F4D935D7482B969329BF55722FD96">
    <w:name w:val="D5B4F4D935D7482B969329BF55722FD9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4">
    <w:name w:val="26393318F835425EB54B62CD17E95B8C4"/>
    <w:rsid w:val="00EE75BC"/>
    <w:rPr>
      <w:rFonts w:eastAsiaTheme="minorHAnsi"/>
      <w:lang w:eastAsia="en-US"/>
    </w:rPr>
  </w:style>
  <w:style w:type="paragraph" w:customStyle="1" w:styleId="E760A78C3C554E71A5DFDC62DB4D1BC33">
    <w:name w:val="E760A78C3C554E71A5DFDC62DB4D1BC33"/>
    <w:rsid w:val="00EE75BC"/>
    <w:rPr>
      <w:rFonts w:eastAsiaTheme="minorHAnsi"/>
      <w:lang w:eastAsia="en-US"/>
    </w:rPr>
  </w:style>
  <w:style w:type="paragraph" w:customStyle="1" w:styleId="48464672B456457F9E8BB2777C1233102">
    <w:name w:val="48464672B456457F9E8BB2777C123310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">
    <w:name w:val="AC19F6A178E34B998BD432CAF2E8C145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5">
    <w:name w:val="B5CF12E302A24C2AA26919922554487015"/>
    <w:rsid w:val="00EE75BC"/>
    <w:rPr>
      <w:rFonts w:eastAsiaTheme="minorHAnsi"/>
      <w:lang w:eastAsia="en-US"/>
    </w:rPr>
  </w:style>
  <w:style w:type="paragraph" w:customStyle="1" w:styleId="FE557CB6504A4C4294BF7FEF6EE16BDC13">
    <w:name w:val="FE557CB6504A4C4294BF7FEF6EE16BDC13"/>
    <w:rsid w:val="00EE75BC"/>
    <w:rPr>
      <w:rFonts w:eastAsiaTheme="minorHAnsi"/>
      <w:lang w:eastAsia="en-US"/>
    </w:rPr>
  </w:style>
  <w:style w:type="paragraph" w:customStyle="1" w:styleId="2A07A38555714A58919B30CE5F83D9A510">
    <w:name w:val="2A07A38555714A58919B30CE5F83D9A510"/>
    <w:rsid w:val="00EE75BC"/>
    <w:rPr>
      <w:rFonts w:eastAsiaTheme="minorHAnsi"/>
      <w:lang w:eastAsia="en-US"/>
    </w:rPr>
  </w:style>
  <w:style w:type="paragraph" w:customStyle="1" w:styleId="CF7363DA935D4BFF986FEBC04653F1799">
    <w:name w:val="CF7363DA935D4BFF986FEBC04653F1799"/>
    <w:rsid w:val="00EE75BC"/>
    <w:rPr>
      <w:rFonts w:eastAsiaTheme="minorHAnsi"/>
      <w:lang w:eastAsia="en-US"/>
    </w:rPr>
  </w:style>
  <w:style w:type="paragraph" w:customStyle="1" w:styleId="7D2259AE22314BDEA30F13FB730510581">
    <w:name w:val="7D2259AE22314BDEA30F13FB730510581"/>
    <w:rsid w:val="00EE75BC"/>
    <w:rPr>
      <w:rFonts w:eastAsiaTheme="minorHAnsi"/>
      <w:lang w:eastAsia="en-US"/>
    </w:rPr>
  </w:style>
  <w:style w:type="paragraph" w:customStyle="1" w:styleId="D5B4F4D935D7482B969329BF55722FD97">
    <w:name w:val="D5B4F4D935D7482B969329BF55722FD9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5">
    <w:name w:val="26393318F835425EB54B62CD17E95B8C5"/>
    <w:rsid w:val="00EE75BC"/>
    <w:rPr>
      <w:rFonts w:eastAsiaTheme="minorHAnsi"/>
      <w:lang w:eastAsia="en-US"/>
    </w:rPr>
  </w:style>
  <w:style w:type="paragraph" w:customStyle="1" w:styleId="E760A78C3C554E71A5DFDC62DB4D1BC34">
    <w:name w:val="E760A78C3C554E71A5DFDC62DB4D1BC34"/>
    <w:rsid w:val="00EE75BC"/>
    <w:rPr>
      <w:rFonts w:eastAsiaTheme="minorHAnsi"/>
      <w:lang w:eastAsia="en-US"/>
    </w:rPr>
  </w:style>
  <w:style w:type="paragraph" w:customStyle="1" w:styleId="48464672B456457F9E8BB2777C1233103">
    <w:name w:val="48464672B456457F9E8BB2777C123310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">
    <w:name w:val="AC19F6A178E34B998BD432CAF2E8C145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66D74017B53349DD98906DEF27CCFE26">
    <w:name w:val="66D74017B53349DD98906DEF27CCFE26"/>
    <w:rsid w:val="00EE75BC"/>
    <w:rPr>
      <w:rFonts w:eastAsiaTheme="minorHAnsi"/>
      <w:lang w:eastAsia="en-US"/>
    </w:rPr>
  </w:style>
  <w:style w:type="paragraph" w:customStyle="1" w:styleId="B5CF12E302A24C2AA26919922554487016">
    <w:name w:val="B5CF12E302A24C2AA26919922554487016"/>
    <w:rsid w:val="00EE75BC"/>
    <w:rPr>
      <w:rFonts w:eastAsiaTheme="minorHAnsi"/>
      <w:lang w:eastAsia="en-US"/>
    </w:rPr>
  </w:style>
  <w:style w:type="paragraph" w:customStyle="1" w:styleId="FE557CB6504A4C4294BF7FEF6EE16BDC14">
    <w:name w:val="FE557CB6504A4C4294BF7FEF6EE16BDC14"/>
    <w:rsid w:val="00EE75BC"/>
    <w:rPr>
      <w:rFonts w:eastAsiaTheme="minorHAnsi"/>
      <w:lang w:eastAsia="en-US"/>
    </w:rPr>
  </w:style>
  <w:style w:type="paragraph" w:customStyle="1" w:styleId="2A07A38555714A58919B30CE5F83D9A511">
    <w:name w:val="2A07A38555714A58919B30CE5F83D9A511"/>
    <w:rsid w:val="00EE75BC"/>
    <w:rPr>
      <w:rFonts w:eastAsiaTheme="minorHAnsi"/>
      <w:lang w:eastAsia="en-US"/>
    </w:rPr>
  </w:style>
  <w:style w:type="paragraph" w:customStyle="1" w:styleId="CF7363DA935D4BFF986FEBC04653F17910">
    <w:name w:val="CF7363DA935D4BFF986FEBC04653F17910"/>
    <w:rsid w:val="00EE75BC"/>
    <w:rPr>
      <w:rFonts w:eastAsiaTheme="minorHAnsi"/>
      <w:lang w:eastAsia="en-US"/>
    </w:rPr>
  </w:style>
  <w:style w:type="paragraph" w:customStyle="1" w:styleId="7D2259AE22314BDEA30F13FB730510582">
    <w:name w:val="7D2259AE22314BDEA30F13FB730510582"/>
    <w:rsid w:val="00EE75BC"/>
    <w:rPr>
      <w:rFonts w:eastAsiaTheme="minorHAnsi"/>
      <w:lang w:eastAsia="en-US"/>
    </w:rPr>
  </w:style>
  <w:style w:type="paragraph" w:customStyle="1" w:styleId="D5B4F4D935D7482B969329BF55722FD98">
    <w:name w:val="D5B4F4D935D7482B969329BF55722FD9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6">
    <w:name w:val="26393318F835425EB54B62CD17E95B8C6"/>
    <w:rsid w:val="00EE75BC"/>
    <w:rPr>
      <w:rFonts w:eastAsiaTheme="minorHAnsi"/>
      <w:lang w:eastAsia="en-US"/>
    </w:rPr>
  </w:style>
  <w:style w:type="paragraph" w:customStyle="1" w:styleId="E760A78C3C554E71A5DFDC62DB4D1BC35">
    <w:name w:val="E760A78C3C554E71A5DFDC62DB4D1BC35"/>
    <w:rsid w:val="00EE75BC"/>
    <w:rPr>
      <w:rFonts w:eastAsiaTheme="minorHAnsi"/>
      <w:lang w:eastAsia="en-US"/>
    </w:rPr>
  </w:style>
  <w:style w:type="paragraph" w:customStyle="1" w:styleId="48464672B456457F9E8BB2777C1233104">
    <w:name w:val="48464672B456457F9E8BB2777C123310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3">
    <w:name w:val="AC19F6A178E34B998BD432CAF2E8C145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3">
    <w:name w:val="7D2259AE22314BDEA30F13FB730510583"/>
    <w:rsid w:val="00EE75BC"/>
    <w:rPr>
      <w:rFonts w:eastAsiaTheme="minorHAnsi"/>
      <w:lang w:eastAsia="en-US"/>
    </w:rPr>
  </w:style>
  <w:style w:type="paragraph" w:customStyle="1" w:styleId="D5B4F4D935D7482B969329BF55722FD99">
    <w:name w:val="D5B4F4D935D7482B969329BF55722FD9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7">
    <w:name w:val="26393318F835425EB54B62CD17E95B8C7"/>
    <w:rsid w:val="00EE75BC"/>
    <w:rPr>
      <w:rFonts w:eastAsiaTheme="minorHAnsi"/>
      <w:lang w:eastAsia="en-US"/>
    </w:rPr>
  </w:style>
  <w:style w:type="paragraph" w:customStyle="1" w:styleId="E760A78C3C554E71A5DFDC62DB4D1BC36">
    <w:name w:val="E760A78C3C554E71A5DFDC62DB4D1BC36"/>
    <w:rsid w:val="00EE75BC"/>
    <w:rPr>
      <w:rFonts w:eastAsiaTheme="minorHAnsi"/>
      <w:lang w:eastAsia="en-US"/>
    </w:rPr>
  </w:style>
  <w:style w:type="paragraph" w:customStyle="1" w:styleId="48464672B456457F9E8BB2777C1233105">
    <w:name w:val="48464672B456457F9E8BB2777C123310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4">
    <w:name w:val="AC19F6A178E34B998BD432CAF2E8C145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4">
    <w:name w:val="7D2259AE22314BDEA30F13FB730510584"/>
    <w:rsid w:val="00EE75BC"/>
    <w:rPr>
      <w:rFonts w:eastAsiaTheme="minorHAnsi"/>
      <w:lang w:eastAsia="en-US"/>
    </w:rPr>
  </w:style>
  <w:style w:type="paragraph" w:customStyle="1" w:styleId="D5B4F4D935D7482B969329BF55722FD910">
    <w:name w:val="D5B4F4D935D7482B969329BF55722FD9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8">
    <w:name w:val="26393318F835425EB54B62CD17E95B8C8"/>
    <w:rsid w:val="00EE75BC"/>
    <w:rPr>
      <w:rFonts w:eastAsiaTheme="minorHAnsi"/>
      <w:lang w:eastAsia="en-US"/>
    </w:rPr>
  </w:style>
  <w:style w:type="paragraph" w:customStyle="1" w:styleId="E760A78C3C554E71A5DFDC62DB4D1BC37">
    <w:name w:val="E760A78C3C554E71A5DFDC62DB4D1BC37"/>
    <w:rsid w:val="00EE75BC"/>
    <w:rPr>
      <w:rFonts w:eastAsiaTheme="minorHAnsi"/>
      <w:lang w:eastAsia="en-US"/>
    </w:rPr>
  </w:style>
  <w:style w:type="paragraph" w:customStyle="1" w:styleId="48464672B456457F9E8BB2777C1233106">
    <w:name w:val="48464672B456457F9E8BB2777C123310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5">
    <w:name w:val="AC19F6A178E34B998BD432CAF2E8C145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5">
    <w:name w:val="7D2259AE22314BDEA30F13FB730510585"/>
    <w:rsid w:val="00EE75BC"/>
    <w:rPr>
      <w:rFonts w:eastAsiaTheme="minorHAnsi"/>
      <w:lang w:eastAsia="en-US"/>
    </w:rPr>
  </w:style>
  <w:style w:type="paragraph" w:customStyle="1" w:styleId="D5B4F4D935D7482B969329BF55722FD911">
    <w:name w:val="D5B4F4D935D7482B969329BF55722FD9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9">
    <w:name w:val="26393318F835425EB54B62CD17E95B8C9"/>
    <w:rsid w:val="00EE75BC"/>
    <w:rPr>
      <w:rFonts w:eastAsiaTheme="minorHAnsi"/>
      <w:lang w:eastAsia="en-US"/>
    </w:rPr>
  </w:style>
  <w:style w:type="paragraph" w:customStyle="1" w:styleId="E760A78C3C554E71A5DFDC62DB4D1BC38">
    <w:name w:val="E760A78C3C554E71A5DFDC62DB4D1BC38"/>
    <w:rsid w:val="00EE75BC"/>
    <w:rPr>
      <w:rFonts w:eastAsiaTheme="minorHAnsi"/>
      <w:lang w:eastAsia="en-US"/>
    </w:rPr>
  </w:style>
  <w:style w:type="paragraph" w:customStyle="1" w:styleId="48464672B456457F9E8BB2777C1233107">
    <w:name w:val="48464672B456457F9E8BB2777C123310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6">
    <w:name w:val="AC19F6A178E34B998BD432CAF2E8C145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6">
    <w:name w:val="7D2259AE22314BDEA30F13FB730510586"/>
    <w:rsid w:val="00EE75BC"/>
    <w:rPr>
      <w:rFonts w:eastAsiaTheme="minorHAnsi"/>
      <w:lang w:eastAsia="en-US"/>
    </w:rPr>
  </w:style>
  <w:style w:type="paragraph" w:customStyle="1" w:styleId="D5B4F4D935D7482B969329BF55722FD912">
    <w:name w:val="D5B4F4D935D7482B969329BF55722FD9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0">
    <w:name w:val="26393318F835425EB54B62CD17E95B8C10"/>
    <w:rsid w:val="00EE75BC"/>
    <w:rPr>
      <w:rFonts w:eastAsiaTheme="minorHAnsi"/>
      <w:lang w:eastAsia="en-US"/>
    </w:rPr>
  </w:style>
  <w:style w:type="paragraph" w:customStyle="1" w:styleId="E760A78C3C554E71A5DFDC62DB4D1BC39">
    <w:name w:val="E760A78C3C554E71A5DFDC62DB4D1BC39"/>
    <w:rsid w:val="00EE75BC"/>
    <w:rPr>
      <w:rFonts w:eastAsiaTheme="minorHAnsi"/>
      <w:lang w:eastAsia="en-US"/>
    </w:rPr>
  </w:style>
  <w:style w:type="paragraph" w:customStyle="1" w:styleId="48464672B456457F9E8BB2777C1233108">
    <w:name w:val="48464672B456457F9E8BB2777C123310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7">
    <w:name w:val="AC19F6A178E34B998BD432CAF2E8C145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7">
    <w:name w:val="7D2259AE22314BDEA30F13FB730510587"/>
    <w:rsid w:val="00EE75BC"/>
    <w:rPr>
      <w:rFonts w:eastAsiaTheme="minorHAnsi"/>
      <w:lang w:eastAsia="en-US"/>
    </w:rPr>
  </w:style>
  <w:style w:type="paragraph" w:customStyle="1" w:styleId="D5B4F4D935D7482B969329BF55722FD913">
    <w:name w:val="D5B4F4D935D7482B969329BF55722FD9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1">
    <w:name w:val="26393318F835425EB54B62CD17E95B8C11"/>
    <w:rsid w:val="00EE75BC"/>
    <w:rPr>
      <w:rFonts w:eastAsiaTheme="minorHAnsi"/>
      <w:lang w:eastAsia="en-US"/>
    </w:rPr>
  </w:style>
  <w:style w:type="paragraph" w:customStyle="1" w:styleId="E760A78C3C554E71A5DFDC62DB4D1BC310">
    <w:name w:val="E760A78C3C554E71A5DFDC62DB4D1BC310"/>
    <w:rsid w:val="00EE75BC"/>
    <w:rPr>
      <w:rFonts w:eastAsiaTheme="minorHAnsi"/>
      <w:lang w:eastAsia="en-US"/>
    </w:rPr>
  </w:style>
  <w:style w:type="paragraph" w:customStyle="1" w:styleId="48464672B456457F9E8BB2777C1233109">
    <w:name w:val="48464672B456457F9E8BB2777C123310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8">
    <w:name w:val="AC19F6A178E34B998BD432CAF2E8C145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8">
    <w:name w:val="7D2259AE22314BDEA30F13FB730510588"/>
    <w:rsid w:val="00EE75BC"/>
    <w:rPr>
      <w:rFonts w:eastAsiaTheme="minorHAnsi"/>
      <w:lang w:eastAsia="en-US"/>
    </w:rPr>
  </w:style>
  <w:style w:type="paragraph" w:customStyle="1" w:styleId="D5B4F4D935D7482B969329BF55722FD914">
    <w:name w:val="D5B4F4D935D7482B969329BF55722FD9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2">
    <w:name w:val="26393318F835425EB54B62CD17E95B8C12"/>
    <w:rsid w:val="00EE75BC"/>
    <w:rPr>
      <w:rFonts w:eastAsiaTheme="minorHAnsi"/>
      <w:lang w:eastAsia="en-US"/>
    </w:rPr>
  </w:style>
  <w:style w:type="paragraph" w:customStyle="1" w:styleId="E760A78C3C554E71A5DFDC62DB4D1BC311">
    <w:name w:val="E760A78C3C554E71A5DFDC62DB4D1BC311"/>
    <w:rsid w:val="00EE75BC"/>
    <w:rPr>
      <w:rFonts w:eastAsiaTheme="minorHAnsi"/>
      <w:lang w:eastAsia="en-US"/>
    </w:rPr>
  </w:style>
  <w:style w:type="paragraph" w:customStyle="1" w:styleId="48464672B456457F9E8BB2777C12331010">
    <w:name w:val="48464672B456457F9E8BB2777C123310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9">
    <w:name w:val="AC19F6A178E34B998BD432CAF2E8C145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9">
    <w:name w:val="7D2259AE22314BDEA30F13FB730510589"/>
    <w:rsid w:val="00EE75BC"/>
    <w:rPr>
      <w:rFonts w:eastAsiaTheme="minorHAnsi"/>
      <w:lang w:eastAsia="en-US"/>
    </w:rPr>
  </w:style>
  <w:style w:type="paragraph" w:customStyle="1" w:styleId="D5B4F4D935D7482B969329BF55722FD915">
    <w:name w:val="D5B4F4D935D7482B969329BF55722FD9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3">
    <w:name w:val="26393318F835425EB54B62CD17E95B8C13"/>
    <w:rsid w:val="00EE75BC"/>
    <w:rPr>
      <w:rFonts w:eastAsiaTheme="minorHAnsi"/>
      <w:lang w:eastAsia="en-US"/>
    </w:rPr>
  </w:style>
  <w:style w:type="paragraph" w:customStyle="1" w:styleId="E760A78C3C554E71A5DFDC62DB4D1BC312">
    <w:name w:val="E760A78C3C554E71A5DFDC62DB4D1BC312"/>
    <w:rsid w:val="00EE75BC"/>
    <w:rPr>
      <w:rFonts w:eastAsiaTheme="minorHAnsi"/>
      <w:lang w:eastAsia="en-US"/>
    </w:rPr>
  </w:style>
  <w:style w:type="paragraph" w:customStyle="1" w:styleId="48464672B456457F9E8BB2777C12331011">
    <w:name w:val="48464672B456457F9E8BB2777C123310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0">
    <w:name w:val="AC19F6A178E34B998BD432CAF2E8C145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0">
    <w:name w:val="7D2259AE22314BDEA30F13FB7305105810"/>
    <w:rsid w:val="00EE75BC"/>
    <w:rPr>
      <w:rFonts w:eastAsiaTheme="minorHAnsi"/>
      <w:lang w:eastAsia="en-US"/>
    </w:rPr>
  </w:style>
  <w:style w:type="paragraph" w:customStyle="1" w:styleId="D5B4F4D935D7482B969329BF55722FD916">
    <w:name w:val="D5B4F4D935D7482B969329BF55722FD9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4">
    <w:name w:val="26393318F835425EB54B62CD17E95B8C14"/>
    <w:rsid w:val="00EE75BC"/>
    <w:rPr>
      <w:rFonts w:eastAsiaTheme="minorHAnsi"/>
      <w:lang w:eastAsia="en-US"/>
    </w:rPr>
  </w:style>
  <w:style w:type="paragraph" w:customStyle="1" w:styleId="E760A78C3C554E71A5DFDC62DB4D1BC313">
    <w:name w:val="E760A78C3C554E71A5DFDC62DB4D1BC313"/>
    <w:rsid w:val="00EE75BC"/>
    <w:rPr>
      <w:rFonts w:eastAsiaTheme="minorHAnsi"/>
      <w:lang w:eastAsia="en-US"/>
    </w:rPr>
  </w:style>
  <w:style w:type="paragraph" w:customStyle="1" w:styleId="48464672B456457F9E8BB2777C12331012">
    <w:name w:val="48464672B456457F9E8BB2777C123310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1">
    <w:name w:val="AC19F6A178E34B998BD432CAF2E8C145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1">
    <w:name w:val="7D2259AE22314BDEA30F13FB7305105811"/>
    <w:rsid w:val="00EE75BC"/>
    <w:rPr>
      <w:rFonts w:eastAsiaTheme="minorHAnsi"/>
      <w:lang w:eastAsia="en-US"/>
    </w:rPr>
  </w:style>
  <w:style w:type="paragraph" w:customStyle="1" w:styleId="D5B4F4D935D7482B969329BF55722FD917">
    <w:name w:val="D5B4F4D935D7482B969329BF55722FD9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5">
    <w:name w:val="26393318F835425EB54B62CD17E95B8C15"/>
    <w:rsid w:val="00EE75BC"/>
    <w:rPr>
      <w:rFonts w:eastAsiaTheme="minorHAnsi"/>
      <w:lang w:eastAsia="en-US"/>
    </w:rPr>
  </w:style>
  <w:style w:type="paragraph" w:customStyle="1" w:styleId="E760A78C3C554E71A5DFDC62DB4D1BC314">
    <w:name w:val="E760A78C3C554E71A5DFDC62DB4D1BC314"/>
    <w:rsid w:val="00EE75BC"/>
    <w:rPr>
      <w:rFonts w:eastAsiaTheme="minorHAnsi"/>
      <w:lang w:eastAsia="en-US"/>
    </w:rPr>
  </w:style>
  <w:style w:type="paragraph" w:customStyle="1" w:styleId="48464672B456457F9E8BB2777C12331013">
    <w:name w:val="48464672B456457F9E8BB2777C123310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2">
    <w:name w:val="AC19F6A178E34B998BD432CAF2E8C145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66D74017B53349DD98906DEF27CCFE261">
    <w:name w:val="66D74017B53349DD98906DEF27CCFE261"/>
    <w:rsid w:val="00EE75BC"/>
    <w:rPr>
      <w:rFonts w:eastAsiaTheme="minorHAnsi"/>
      <w:lang w:eastAsia="en-US"/>
    </w:rPr>
  </w:style>
  <w:style w:type="paragraph" w:customStyle="1" w:styleId="46BCB001E34F42588D49C41290708D56">
    <w:name w:val="46BCB001E34F42588D49C41290708D56"/>
    <w:rsid w:val="00EE75BC"/>
    <w:rPr>
      <w:rFonts w:eastAsiaTheme="minorHAnsi"/>
      <w:lang w:eastAsia="en-US"/>
    </w:rPr>
  </w:style>
  <w:style w:type="paragraph" w:customStyle="1" w:styleId="B5CF12E302A24C2AA26919922554487017">
    <w:name w:val="B5CF12E302A24C2AA26919922554487017"/>
    <w:rsid w:val="00EE75BC"/>
    <w:rPr>
      <w:rFonts w:eastAsiaTheme="minorHAnsi"/>
      <w:lang w:eastAsia="en-US"/>
    </w:rPr>
  </w:style>
  <w:style w:type="paragraph" w:customStyle="1" w:styleId="FE557CB6504A4C4294BF7FEF6EE16BDC15">
    <w:name w:val="FE557CB6504A4C4294BF7FEF6EE16BDC15"/>
    <w:rsid w:val="00EE75BC"/>
    <w:rPr>
      <w:rFonts w:eastAsiaTheme="minorHAnsi"/>
      <w:lang w:eastAsia="en-US"/>
    </w:rPr>
  </w:style>
  <w:style w:type="paragraph" w:customStyle="1" w:styleId="2A07A38555714A58919B30CE5F83D9A512">
    <w:name w:val="2A07A38555714A58919B30CE5F83D9A512"/>
    <w:rsid w:val="00EE75BC"/>
    <w:rPr>
      <w:rFonts w:eastAsiaTheme="minorHAnsi"/>
      <w:lang w:eastAsia="en-US"/>
    </w:rPr>
  </w:style>
  <w:style w:type="paragraph" w:customStyle="1" w:styleId="CF7363DA935D4BFF986FEBC04653F17911">
    <w:name w:val="CF7363DA935D4BFF986FEBC04653F17911"/>
    <w:rsid w:val="00EE75BC"/>
    <w:rPr>
      <w:rFonts w:eastAsiaTheme="minorHAnsi"/>
      <w:lang w:eastAsia="en-US"/>
    </w:rPr>
  </w:style>
  <w:style w:type="paragraph" w:customStyle="1" w:styleId="7D2259AE22314BDEA30F13FB7305105812">
    <w:name w:val="7D2259AE22314BDEA30F13FB7305105812"/>
    <w:rsid w:val="00EE75BC"/>
    <w:rPr>
      <w:rFonts w:eastAsiaTheme="minorHAnsi"/>
      <w:lang w:eastAsia="en-US"/>
    </w:rPr>
  </w:style>
  <w:style w:type="paragraph" w:customStyle="1" w:styleId="D5B4F4D935D7482B969329BF55722FD918">
    <w:name w:val="D5B4F4D935D7482B969329BF55722FD9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6">
    <w:name w:val="26393318F835425EB54B62CD17E95B8C16"/>
    <w:rsid w:val="00EE75BC"/>
    <w:rPr>
      <w:rFonts w:eastAsiaTheme="minorHAnsi"/>
      <w:lang w:eastAsia="en-US"/>
    </w:rPr>
  </w:style>
  <w:style w:type="paragraph" w:customStyle="1" w:styleId="E760A78C3C554E71A5DFDC62DB4D1BC315">
    <w:name w:val="E760A78C3C554E71A5DFDC62DB4D1BC315"/>
    <w:rsid w:val="00EE75BC"/>
    <w:rPr>
      <w:rFonts w:eastAsiaTheme="minorHAnsi"/>
      <w:lang w:eastAsia="en-US"/>
    </w:rPr>
  </w:style>
  <w:style w:type="paragraph" w:customStyle="1" w:styleId="48464672B456457F9E8BB2777C12331014">
    <w:name w:val="48464672B456457F9E8BB2777C123310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3">
    <w:name w:val="AC19F6A178E34B998BD432CAF2E8C145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">
    <w:name w:val="F2E2F69C0A824359AB34AED686F22567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2">
    <w:name w:val="66D74017B53349DD98906DEF27CCFE262"/>
    <w:rsid w:val="00EE75BC"/>
    <w:rPr>
      <w:rFonts w:eastAsiaTheme="minorHAnsi"/>
      <w:lang w:eastAsia="en-US"/>
    </w:rPr>
  </w:style>
  <w:style w:type="paragraph" w:customStyle="1" w:styleId="46BCB001E34F42588D49C41290708D561">
    <w:name w:val="46BCB001E34F42588D49C41290708D561"/>
    <w:rsid w:val="00EE75BC"/>
    <w:rPr>
      <w:rFonts w:eastAsiaTheme="minorHAnsi"/>
      <w:lang w:eastAsia="en-US"/>
    </w:rPr>
  </w:style>
  <w:style w:type="paragraph" w:customStyle="1" w:styleId="B5CF12E302A24C2AA26919922554487018">
    <w:name w:val="B5CF12E302A24C2AA26919922554487018"/>
    <w:rsid w:val="00EE75BC"/>
    <w:rPr>
      <w:rFonts w:eastAsiaTheme="minorHAnsi"/>
      <w:lang w:eastAsia="en-US"/>
    </w:rPr>
  </w:style>
  <w:style w:type="paragraph" w:customStyle="1" w:styleId="FE557CB6504A4C4294BF7FEF6EE16BDC16">
    <w:name w:val="FE557CB6504A4C4294BF7FEF6EE16BDC16"/>
    <w:rsid w:val="00EE75BC"/>
    <w:rPr>
      <w:rFonts w:eastAsiaTheme="minorHAnsi"/>
      <w:lang w:eastAsia="en-US"/>
    </w:rPr>
  </w:style>
  <w:style w:type="paragraph" w:customStyle="1" w:styleId="2A07A38555714A58919B30CE5F83D9A513">
    <w:name w:val="2A07A38555714A58919B30CE5F83D9A513"/>
    <w:rsid w:val="00EE75BC"/>
    <w:rPr>
      <w:rFonts w:eastAsiaTheme="minorHAnsi"/>
      <w:lang w:eastAsia="en-US"/>
    </w:rPr>
  </w:style>
  <w:style w:type="paragraph" w:customStyle="1" w:styleId="CF7363DA935D4BFF986FEBC04653F17912">
    <w:name w:val="CF7363DA935D4BFF986FEBC04653F17912"/>
    <w:rsid w:val="00EE75BC"/>
    <w:rPr>
      <w:rFonts w:eastAsiaTheme="minorHAnsi"/>
      <w:lang w:eastAsia="en-US"/>
    </w:rPr>
  </w:style>
  <w:style w:type="paragraph" w:customStyle="1" w:styleId="7D2259AE22314BDEA30F13FB7305105813">
    <w:name w:val="7D2259AE22314BDEA30F13FB7305105813"/>
    <w:rsid w:val="00EE75BC"/>
    <w:rPr>
      <w:rFonts w:eastAsiaTheme="minorHAnsi"/>
      <w:lang w:eastAsia="en-US"/>
    </w:rPr>
  </w:style>
  <w:style w:type="paragraph" w:customStyle="1" w:styleId="D5B4F4D935D7482B969329BF55722FD919">
    <w:name w:val="D5B4F4D935D7482B969329BF55722FD9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7">
    <w:name w:val="26393318F835425EB54B62CD17E95B8C17"/>
    <w:rsid w:val="00EE75BC"/>
    <w:rPr>
      <w:rFonts w:eastAsiaTheme="minorHAnsi"/>
      <w:lang w:eastAsia="en-US"/>
    </w:rPr>
  </w:style>
  <w:style w:type="paragraph" w:customStyle="1" w:styleId="E760A78C3C554E71A5DFDC62DB4D1BC316">
    <w:name w:val="E760A78C3C554E71A5DFDC62DB4D1BC316"/>
    <w:rsid w:val="00EE75BC"/>
    <w:rPr>
      <w:rFonts w:eastAsiaTheme="minorHAnsi"/>
      <w:lang w:eastAsia="en-US"/>
    </w:rPr>
  </w:style>
  <w:style w:type="paragraph" w:customStyle="1" w:styleId="48464672B456457F9E8BB2777C12331015">
    <w:name w:val="48464672B456457F9E8BB2777C123310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4">
    <w:name w:val="AC19F6A178E34B998BD432CAF2E8C145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">
    <w:name w:val="F2E2F69C0A824359AB34AED686F225671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3">
    <w:name w:val="66D74017B53349DD98906DEF27CCFE263"/>
    <w:rsid w:val="00EE75BC"/>
    <w:rPr>
      <w:rFonts w:eastAsiaTheme="minorHAnsi"/>
      <w:lang w:eastAsia="en-US"/>
    </w:rPr>
  </w:style>
  <w:style w:type="paragraph" w:customStyle="1" w:styleId="46BCB001E34F42588D49C41290708D562">
    <w:name w:val="46BCB001E34F42588D49C41290708D562"/>
    <w:rsid w:val="00EE75BC"/>
    <w:rPr>
      <w:rFonts w:eastAsiaTheme="minorHAnsi"/>
      <w:lang w:eastAsia="en-US"/>
    </w:rPr>
  </w:style>
  <w:style w:type="paragraph" w:customStyle="1" w:styleId="B5CF12E302A24C2AA26919922554487019">
    <w:name w:val="B5CF12E302A24C2AA26919922554487019"/>
    <w:rsid w:val="00EE75BC"/>
    <w:rPr>
      <w:rFonts w:eastAsiaTheme="minorHAnsi"/>
      <w:lang w:eastAsia="en-US"/>
    </w:rPr>
  </w:style>
  <w:style w:type="paragraph" w:customStyle="1" w:styleId="FE557CB6504A4C4294BF7FEF6EE16BDC17">
    <w:name w:val="FE557CB6504A4C4294BF7FEF6EE16BDC17"/>
    <w:rsid w:val="00EE75BC"/>
    <w:rPr>
      <w:rFonts w:eastAsiaTheme="minorHAnsi"/>
      <w:lang w:eastAsia="en-US"/>
    </w:rPr>
  </w:style>
  <w:style w:type="paragraph" w:customStyle="1" w:styleId="2A07A38555714A58919B30CE5F83D9A514">
    <w:name w:val="2A07A38555714A58919B30CE5F83D9A514"/>
    <w:rsid w:val="00EE75BC"/>
    <w:rPr>
      <w:rFonts w:eastAsiaTheme="minorHAnsi"/>
      <w:lang w:eastAsia="en-US"/>
    </w:rPr>
  </w:style>
  <w:style w:type="paragraph" w:customStyle="1" w:styleId="CF7363DA935D4BFF986FEBC04653F17913">
    <w:name w:val="CF7363DA935D4BFF986FEBC04653F17913"/>
    <w:rsid w:val="00EE75BC"/>
    <w:rPr>
      <w:rFonts w:eastAsiaTheme="minorHAnsi"/>
      <w:lang w:eastAsia="en-US"/>
    </w:rPr>
  </w:style>
  <w:style w:type="paragraph" w:customStyle="1" w:styleId="7D2259AE22314BDEA30F13FB7305105814">
    <w:name w:val="7D2259AE22314BDEA30F13FB7305105814"/>
    <w:rsid w:val="00EE75BC"/>
    <w:rPr>
      <w:rFonts w:eastAsiaTheme="minorHAnsi"/>
      <w:lang w:eastAsia="en-US"/>
    </w:rPr>
  </w:style>
  <w:style w:type="paragraph" w:customStyle="1" w:styleId="D5B4F4D935D7482B969329BF55722FD920">
    <w:name w:val="D5B4F4D935D7482B969329BF55722FD9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8">
    <w:name w:val="26393318F835425EB54B62CD17E95B8C18"/>
    <w:rsid w:val="00EE75BC"/>
    <w:rPr>
      <w:rFonts w:eastAsiaTheme="minorHAnsi"/>
      <w:lang w:eastAsia="en-US"/>
    </w:rPr>
  </w:style>
  <w:style w:type="paragraph" w:customStyle="1" w:styleId="E760A78C3C554E71A5DFDC62DB4D1BC317">
    <w:name w:val="E760A78C3C554E71A5DFDC62DB4D1BC317"/>
    <w:rsid w:val="00EE75BC"/>
    <w:rPr>
      <w:rFonts w:eastAsiaTheme="minorHAnsi"/>
      <w:lang w:eastAsia="en-US"/>
    </w:rPr>
  </w:style>
  <w:style w:type="paragraph" w:customStyle="1" w:styleId="48464672B456457F9E8BB2777C12331016">
    <w:name w:val="48464672B456457F9E8BB2777C123310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5">
    <w:name w:val="AC19F6A178E34B998BD432CAF2E8C145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2">
    <w:name w:val="F2E2F69C0A824359AB34AED686F225672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4">
    <w:name w:val="66D74017B53349DD98906DEF27CCFE264"/>
    <w:rsid w:val="00EE75BC"/>
    <w:rPr>
      <w:rFonts w:eastAsiaTheme="minorHAnsi"/>
      <w:lang w:eastAsia="en-US"/>
    </w:rPr>
  </w:style>
  <w:style w:type="paragraph" w:customStyle="1" w:styleId="46BCB001E34F42588D49C41290708D563">
    <w:name w:val="46BCB001E34F42588D49C41290708D563"/>
    <w:rsid w:val="00EE75BC"/>
    <w:rPr>
      <w:rFonts w:eastAsiaTheme="minorHAnsi"/>
      <w:lang w:eastAsia="en-US"/>
    </w:rPr>
  </w:style>
  <w:style w:type="paragraph" w:customStyle="1" w:styleId="B5CF12E302A24C2AA26919922554487020">
    <w:name w:val="B5CF12E302A24C2AA26919922554487020"/>
    <w:rsid w:val="00EE75BC"/>
    <w:rPr>
      <w:rFonts w:eastAsiaTheme="minorHAnsi"/>
      <w:lang w:eastAsia="en-US"/>
    </w:rPr>
  </w:style>
  <w:style w:type="paragraph" w:customStyle="1" w:styleId="FE557CB6504A4C4294BF7FEF6EE16BDC18">
    <w:name w:val="FE557CB6504A4C4294BF7FEF6EE16BDC18"/>
    <w:rsid w:val="00EE75BC"/>
    <w:rPr>
      <w:rFonts w:eastAsiaTheme="minorHAnsi"/>
      <w:lang w:eastAsia="en-US"/>
    </w:rPr>
  </w:style>
  <w:style w:type="paragraph" w:customStyle="1" w:styleId="2A07A38555714A58919B30CE5F83D9A515">
    <w:name w:val="2A07A38555714A58919B30CE5F83D9A515"/>
    <w:rsid w:val="00EE75BC"/>
    <w:rPr>
      <w:rFonts w:eastAsiaTheme="minorHAnsi"/>
      <w:lang w:eastAsia="en-US"/>
    </w:rPr>
  </w:style>
  <w:style w:type="paragraph" w:customStyle="1" w:styleId="CF7363DA935D4BFF986FEBC04653F17914">
    <w:name w:val="CF7363DA935D4BFF986FEBC04653F17914"/>
    <w:rsid w:val="00EE75BC"/>
    <w:rPr>
      <w:rFonts w:eastAsiaTheme="minorHAnsi"/>
      <w:lang w:eastAsia="en-US"/>
    </w:rPr>
  </w:style>
  <w:style w:type="paragraph" w:customStyle="1" w:styleId="7D2259AE22314BDEA30F13FB7305105815">
    <w:name w:val="7D2259AE22314BDEA30F13FB7305105815"/>
    <w:rsid w:val="00EE75BC"/>
    <w:rPr>
      <w:rFonts w:eastAsiaTheme="minorHAnsi"/>
      <w:lang w:eastAsia="en-US"/>
    </w:rPr>
  </w:style>
  <w:style w:type="paragraph" w:customStyle="1" w:styleId="D5B4F4D935D7482B969329BF55722FD921">
    <w:name w:val="D5B4F4D935D7482B969329BF55722FD9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9">
    <w:name w:val="26393318F835425EB54B62CD17E95B8C19"/>
    <w:rsid w:val="00EE75BC"/>
    <w:rPr>
      <w:rFonts w:eastAsiaTheme="minorHAnsi"/>
      <w:lang w:eastAsia="en-US"/>
    </w:rPr>
  </w:style>
  <w:style w:type="paragraph" w:customStyle="1" w:styleId="E760A78C3C554E71A5DFDC62DB4D1BC318">
    <w:name w:val="E760A78C3C554E71A5DFDC62DB4D1BC318"/>
    <w:rsid w:val="00EE75BC"/>
    <w:rPr>
      <w:rFonts w:eastAsiaTheme="minorHAnsi"/>
      <w:lang w:eastAsia="en-US"/>
    </w:rPr>
  </w:style>
  <w:style w:type="paragraph" w:customStyle="1" w:styleId="48464672B456457F9E8BB2777C12331017">
    <w:name w:val="48464672B456457F9E8BB2777C123310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6">
    <w:name w:val="AC19F6A178E34B998BD432CAF2E8C145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3">
    <w:name w:val="F2E2F69C0A824359AB34AED686F225673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5">
    <w:name w:val="66D74017B53349DD98906DEF27CCFE265"/>
    <w:rsid w:val="00EE75BC"/>
    <w:rPr>
      <w:rFonts w:eastAsiaTheme="minorHAnsi"/>
      <w:lang w:eastAsia="en-US"/>
    </w:rPr>
  </w:style>
  <w:style w:type="paragraph" w:customStyle="1" w:styleId="46BCB001E34F42588D49C41290708D564">
    <w:name w:val="46BCB001E34F42588D49C41290708D564"/>
    <w:rsid w:val="00EE75BC"/>
    <w:rPr>
      <w:rFonts w:eastAsiaTheme="minorHAnsi"/>
      <w:lang w:eastAsia="en-US"/>
    </w:rPr>
  </w:style>
  <w:style w:type="paragraph" w:customStyle="1" w:styleId="B5CF12E302A24C2AA26919922554487021">
    <w:name w:val="B5CF12E302A24C2AA26919922554487021"/>
    <w:rsid w:val="00EE75BC"/>
    <w:rPr>
      <w:rFonts w:eastAsiaTheme="minorHAnsi"/>
      <w:lang w:eastAsia="en-US"/>
    </w:rPr>
  </w:style>
  <w:style w:type="paragraph" w:customStyle="1" w:styleId="FE557CB6504A4C4294BF7FEF6EE16BDC19">
    <w:name w:val="FE557CB6504A4C4294BF7FEF6EE16BDC19"/>
    <w:rsid w:val="00EE75BC"/>
    <w:rPr>
      <w:rFonts w:eastAsiaTheme="minorHAnsi"/>
      <w:lang w:eastAsia="en-US"/>
    </w:rPr>
  </w:style>
  <w:style w:type="paragraph" w:customStyle="1" w:styleId="2A07A38555714A58919B30CE5F83D9A516">
    <w:name w:val="2A07A38555714A58919B30CE5F83D9A516"/>
    <w:rsid w:val="00EE75BC"/>
    <w:rPr>
      <w:rFonts w:eastAsiaTheme="minorHAnsi"/>
      <w:lang w:eastAsia="en-US"/>
    </w:rPr>
  </w:style>
  <w:style w:type="paragraph" w:customStyle="1" w:styleId="CF7363DA935D4BFF986FEBC04653F17915">
    <w:name w:val="CF7363DA935D4BFF986FEBC04653F17915"/>
    <w:rsid w:val="00EE75BC"/>
    <w:rPr>
      <w:rFonts w:eastAsiaTheme="minorHAnsi"/>
      <w:lang w:eastAsia="en-US"/>
    </w:rPr>
  </w:style>
  <w:style w:type="paragraph" w:customStyle="1" w:styleId="7D2259AE22314BDEA30F13FB7305105816">
    <w:name w:val="7D2259AE22314BDEA30F13FB7305105816"/>
    <w:rsid w:val="00EE75BC"/>
    <w:rPr>
      <w:rFonts w:eastAsiaTheme="minorHAnsi"/>
      <w:lang w:eastAsia="en-US"/>
    </w:rPr>
  </w:style>
  <w:style w:type="paragraph" w:customStyle="1" w:styleId="D5B4F4D935D7482B969329BF55722FD922">
    <w:name w:val="D5B4F4D935D7482B969329BF55722FD9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0">
    <w:name w:val="26393318F835425EB54B62CD17E95B8C20"/>
    <w:rsid w:val="00EE75BC"/>
    <w:rPr>
      <w:rFonts w:eastAsiaTheme="minorHAnsi"/>
      <w:lang w:eastAsia="en-US"/>
    </w:rPr>
  </w:style>
  <w:style w:type="paragraph" w:customStyle="1" w:styleId="E760A78C3C554E71A5DFDC62DB4D1BC319">
    <w:name w:val="E760A78C3C554E71A5DFDC62DB4D1BC319"/>
    <w:rsid w:val="00EE75BC"/>
    <w:rPr>
      <w:rFonts w:eastAsiaTheme="minorHAnsi"/>
      <w:lang w:eastAsia="en-US"/>
    </w:rPr>
  </w:style>
  <w:style w:type="paragraph" w:customStyle="1" w:styleId="48464672B456457F9E8BB2777C12331018">
    <w:name w:val="48464672B456457F9E8BB2777C123310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7">
    <w:name w:val="AC19F6A178E34B998BD432CAF2E8C145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7">
    <w:name w:val="7D2259AE22314BDEA30F13FB7305105817"/>
    <w:rsid w:val="00EE75BC"/>
    <w:rPr>
      <w:rFonts w:eastAsiaTheme="minorHAnsi"/>
      <w:lang w:eastAsia="en-US"/>
    </w:rPr>
  </w:style>
  <w:style w:type="paragraph" w:customStyle="1" w:styleId="D5B4F4D935D7482B969329BF55722FD923">
    <w:name w:val="D5B4F4D935D7482B969329BF55722FD9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1">
    <w:name w:val="26393318F835425EB54B62CD17E95B8C21"/>
    <w:rsid w:val="00EE75BC"/>
    <w:rPr>
      <w:rFonts w:eastAsiaTheme="minorHAnsi"/>
      <w:lang w:eastAsia="en-US"/>
    </w:rPr>
  </w:style>
  <w:style w:type="paragraph" w:customStyle="1" w:styleId="E760A78C3C554E71A5DFDC62DB4D1BC320">
    <w:name w:val="E760A78C3C554E71A5DFDC62DB4D1BC320"/>
    <w:rsid w:val="00EE75BC"/>
    <w:rPr>
      <w:rFonts w:eastAsiaTheme="minorHAnsi"/>
      <w:lang w:eastAsia="en-US"/>
    </w:rPr>
  </w:style>
  <w:style w:type="paragraph" w:customStyle="1" w:styleId="48464672B456457F9E8BB2777C12331019">
    <w:name w:val="48464672B456457F9E8BB2777C123310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8">
    <w:name w:val="AC19F6A178E34B998BD432CAF2E8C145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8">
    <w:name w:val="7D2259AE22314BDEA30F13FB7305105818"/>
    <w:rsid w:val="00EE75BC"/>
    <w:rPr>
      <w:rFonts w:eastAsiaTheme="minorHAnsi"/>
      <w:lang w:eastAsia="en-US"/>
    </w:rPr>
  </w:style>
  <w:style w:type="paragraph" w:customStyle="1" w:styleId="D5B4F4D935D7482B969329BF55722FD924">
    <w:name w:val="D5B4F4D935D7482B969329BF55722FD92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2">
    <w:name w:val="26393318F835425EB54B62CD17E95B8C22"/>
    <w:rsid w:val="00EE75BC"/>
    <w:rPr>
      <w:rFonts w:eastAsiaTheme="minorHAnsi"/>
      <w:lang w:eastAsia="en-US"/>
    </w:rPr>
  </w:style>
  <w:style w:type="paragraph" w:customStyle="1" w:styleId="E760A78C3C554E71A5DFDC62DB4D1BC321">
    <w:name w:val="E760A78C3C554E71A5DFDC62DB4D1BC321"/>
    <w:rsid w:val="00EE75BC"/>
    <w:rPr>
      <w:rFonts w:eastAsiaTheme="minorHAnsi"/>
      <w:lang w:eastAsia="en-US"/>
    </w:rPr>
  </w:style>
  <w:style w:type="paragraph" w:customStyle="1" w:styleId="48464672B456457F9E8BB2777C12331020">
    <w:name w:val="48464672B456457F9E8BB2777C123310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9">
    <w:name w:val="AC19F6A178E34B998BD432CAF2E8C145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DFB0E856B4E34BBBB40399938656ADA0">
    <w:name w:val="DFB0E856B4E34BBBB40399938656ADA0"/>
    <w:rsid w:val="00EE75BC"/>
    <w:rPr>
      <w:rFonts w:eastAsiaTheme="minorHAnsi"/>
      <w:lang w:eastAsia="en-US"/>
    </w:rPr>
  </w:style>
  <w:style w:type="paragraph" w:customStyle="1" w:styleId="D5B4F4D935D7482B969329BF55722FD925">
    <w:name w:val="D5B4F4D935D7482B969329BF55722FD92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3">
    <w:name w:val="26393318F835425EB54B62CD17E95B8C23"/>
    <w:rsid w:val="00EE75BC"/>
    <w:rPr>
      <w:rFonts w:eastAsiaTheme="minorHAnsi"/>
      <w:lang w:eastAsia="en-US"/>
    </w:rPr>
  </w:style>
  <w:style w:type="paragraph" w:customStyle="1" w:styleId="E760A78C3C554E71A5DFDC62DB4D1BC322">
    <w:name w:val="E760A78C3C554E71A5DFDC62DB4D1BC322"/>
    <w:rsid w:val="00EE75BC"/>
    <w:rPr>
      <w:rFonts w:eastAsiaTheme="minorHAnsi"/>
      <w:lang w:eastAsia="en-US"/>
    </w:rPr>
  </w:style>
  <w:style w:type="paragraph" w:customStyle="1" w:styleId="48464672B456457F9E8BB2777C12331021">
    <w:name w:val="48464672B456457F9E8BB2777C123310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0">
    <w:name w:val="AC19F6A178E34B998BD432CAF2E8C145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4">
    <w:name w:val="F2E2F69C0A824359AB34AED686F225674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6">
    <w:name w:val="66D74017B53349DD98906DEF27CCFE266"/>
    <w:rsid w:val="00EE75BC"/>
    <w:rPr>
      <w:rFonts w:eastAsiaTheme="minorHAnsi"/>
      <w:lang w:eastAsia="en-US"/>
    </w:rPr>
  </w:style>
  <w:style w:type="paragraph" w:customStyle="1" w:styleId="46BCB001E34F42588D49C41290708D565">
    <w:name w:val="46BCB001E34F42588D49C41290708D565"/>
    <w:rsid w:val="00EE75BC"/>
    <w:rPr>
      <w:rFonts w:eastAsiaTheme="minorHAnsi"/>
      <w:lang w:eastAsia="en-US"/>
    </w:rPr>
  </w:style>
  <w:style w:type="paragraph" w:customStyle="1" w:styleId="B5CF12E302A24C2AA26919922554487022">
    <w:name w:val="B5CF12E302A24C2AA26919922554487022"/>
    <w:rsid w:val="00EE75BC"/>
    <w:rPr>
      <w:rFonts w:eastAsiaTheme="minorHAnsi"/>
      <w:lang w:eastAsia="en-US"/>
    </w:rPr>
  </w:style>
  <w:style w:type="paragraph" w:customStyle="1" w:styleId="FE557CB6504A4C4294BF7FEF6EE16BDC20">
    <w:name w:val="FE557CB6504A4C4294BF7FEF6EE16BDC20"/>
    <w:rsid w:val="00EE75BC"/>
    <w:rPr>
      <w:rFonts w:eastAsiaTheme="minorHAnsi"/>
      <w:lang w:eastAsia="en-US"/>
    </w:rPr>
  </w:style>
  <w:style w:type="paragraph" w:customStyle="1" w:styleId="2A07A38555714A58919B30CE5F83D9A517">
    <w:name w:val="2A07A38555714A58919B30CE5F83D9A517"/>
    <w:rsid w:val="00EE75BC"/>
    <w:rPr>
      <w:rFonts w:eastAsiaTheme="minorHAnsi"/>
      <w:lang w:eastAsia="en-US"/>
    </w:rPr>
  </w:style>
  <w:style w:type="paragraph" w:customStyle="1" w:styleId="CF7363DA935D4BFF986FEBC04653F17916">
    <w:name w:val="CF7363DA935D4BFF986FEBC04653F17916"/>
    <w:rsid w:val="00EE75BC"/>
    <w:rPr>
      <w:rFonts w:eastAsiaTheme="minorHAnsi"/>
      <w:lang w:eastAsia="en-US"/>
    </w:rPr>
  </w:style>
  <w:style w:type="paragraph" w:customStyle="1" w:styleId="D5B4F4D935D7482B969329BF55722FD926">
    <w:name w:val="D5B4F4D935D7482B969329BF55722FD92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4">
    <w:name w:val="26393318F835425EB54B62CD17E95B8C24"/>
    <w:rsid w:val="00EE75BC"/>
    <w:rPr>
      <w:rFonts w:eastAsiaTheme="minorHAnsi"/>
      <w:lang w:eastAsia="en-US"/>
    </w:rPr>
  </w:style>
  <w:style w:type="paragraph" w:customStyle="1" w:styleId="E760A78C3C554E71A5DFDC62DB4D1BC323">
    <w:name w:val="E760A78C3C554E71A5DFDC62DB4D1BC323"/>
    <w:rsid w:val="00EE75BC"/>
    <w:rPr>
      <w:rFonts w:eastAsiaTheme="minorHAnsi"/>
      <w:lang w:eastAsia="en-US"/>
    </w:rPr>
  </w:style>
  <w:style w:type="paragraph" w:customStyle="1" w:styleId="48464672B456457F9E8BB2777C12331022">
    <w:name w:val="48464672B456457F9E8BB2777C123310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1">
    <w:name w:val="AC19F6A178E34B998BD432CAF2E8C145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5">
    <w:name w:val="F2E2F69C0A824359AB34AED686F225675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6">
    <w:name w:val="46BCB001E34F42588D49C41290708D566"/>
    <w:rsid w:val="00EE75BC"/>
    <w:rPr>
      <w:rFonts w:eastAsiaTheme="minorHAnsi"/>
      <w:lang w:eastAsia="en-US"/>
    </w:rPr>
  </w:style>
  <w:style w:type="paragraph" w:customStyle="1" w:styleId="B5CF12E302A24C2AA26919922554487023">
    <w:name w:val="B5CF12E302A24C2AA26919922554487023"/>
    <w:rsid w:val="00EE75BC"/>
    <w:rPr>
      <w:rFonts w:eastAsiaTheme="minorHAnsi"/>
      <w:lang w:eastAsia="en-US"/>
    </w:rPr>
  </w:style>
  <w:style w:type="paragraph" w:customStyle="1" w:styleId="FE557CB6504A4C4294BF7FEF6EE16BDC21">
    <w:name w:val="FE557CB6504A4C4294BF7FEF6EE16BDC21"/>
    <w:rsid w:val="00EE75BC"/>
    <w:rPr>
      <w:rFonts w:eastAsiaTheme="minorHAnsi"/>
      <w:lang w:eastAsia="en-US"/>
    </w:rPr>
  </w:style>
  <w:style w:type="paragraph" w:customStyle="1" w:styleId="2A07A38555714A58919B30CE5F83D9A518">
    <w:name w:val="2A07A38555714A58919B30CE5F83D9A518"/>
    <w:rsid w:val="00EE75BC"/>
    <w:rPr>
      <w:rFonts w:eastAsiaTheme="minorHAnsi"/>
      <w:lang w:eastAsia="en-US"/>
    </w:rPr>
  </w:style>
  <w:style w:type="paragraph" w:customStyle="1" w:styleId="CF7363DA935D4BFF986FEBC04653F17917">
    <w:name w:val="CF7363DA935D4BFF986FEBC04653F17917"/>
    <w:rsid w:val="00EE75BC"/>
    <w:rPr>
      <w:rFonts w:eastAsiaTheme="minorHAnsi"/>
      <w:lang w:eastAsia="en-US"/>
    </w:rPr>
  </w:style>
  <w:style w:type="paragraph" w:customStyle="1" w:styleId="D5B4F4D935D7482B969329BF55722FD927">
    <w:name w:val="D5B4F4D935D7482B969329BF55722FD92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5">
    <w:name w:val="26393318F835425EB54B62CD17E95B8C25"/>
    <w:rsid w:val="00EE75BC"/>
    <w:rPr>
      <w:rFonts w:eastAsiaTheme="minorHAnsi"/>
      <w:lang w:eastAsia="en-US"/>
    </w:rPr>
  </w:style>
  <w:style w:type="paragraph" w:customStyle="1" w:styleId="E760A78C3C554E71A5DFDC62DB4D1BC324">
    <w:name w:val="E760A78C3C554E71A5DFDC62DB4D1BC324"/>
    <w:rsid w:val="00EE75BC"/>
    <w:rPr>
      <w:rFonts w:eastAsiaTheme="minorHAnsi"/>
      <w:lang w:eastAsia="en-US"/>
    </w:rPr>
  </w:style>
  <w:style w:type="paragraph" w:customStyle="1" w:styleId="48464672B456457F9E8BB2777C12331023">
    <w:name w:val="48464672B456457F9E8BB2777C123310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2">
    <w:name w:val="AC19F6A178E34B998BD432CAF2E8C145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6">
    <w:name w:val="F2E2F69C0A824359AB34AED686F225676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7">
    <w:name w:val="46BCB001E34F42588D49C41290708D567"/>
    <w:rsid w:val="00EE75BC"/>
    <w:rPr>
      <w:rFonts w:eastAsiaTheme="minorHAnsi"/>
      <w:lang w:eastAsia="en-US"/>
    </w:rPr>
  </w:style>
  <w:style w:type="paragraph" w:customStyle="1" w:styleId="B5CF12E302A24C2AA26919922554487024">
    <w:name w:val="B5CF12E302A24C2AA26919922554487024"/>
    <w:rsid w:val="00EE75BC"/>
    <w:rPr>
      <w:rFonts w:eastAsiaTheme="minorHAnsi"/>
      <w:lang w:eastAsia="en-US"/>
    </w:rPr>
  </w:style>
  <w:style w:type="paragraph" w:customStyle="1" w:styleId="FE557CB6504A4C4294BF7FEF6EE16BDC22">
    <w:name w:val="FE557CB6504A4C4294BF7FEF6EE16BDC22"/>
    <w:rsid w:val="00EE75BC"/>
    <w:rPr>
      <w:rFonts w:eastAsiaTheme="minorHAnsi"/>
      <w:lang w:eastAsia="en-US"/>
    </w:rPr>
  </w:style>
  <w:style w:type="paragraph" w:customStyle="1" w:styleId="2A07A38555714A58919B30CE5F83D9A519">
    <w:name w:val="2A07A38555714A58919B30CE5F83D9A519"/>
    <w:rsid w:val="00EE75BC"/>
    <w:rPr>
      <w:rFonts w:eastAsiaTheme="minorHAnsi"/>
      <w:lang w:eastAsia="en-US"/>
    </w:rPr>
  </w:style>
  <w:style w:type="paragraph" w:customStyle="1" w:styleId="CF7363DA935D4BFF986FEBC04653F17918">
    <w:name w:val="CF7363DA935D4BFF986FEBC04653F17918"/>
    <w:rsid w:val="00EE75BC"/>
    <w:rPr>
      <w:rFonts w:eastAsiaTheme="minorHAnsi"/>
      <w:lang w:eastAsia="en-US"/>
    </w:rPr>
  </w:style>
  <w:style w:type="paragraph" w:customStyle="1" w:styleId="D5B4F4D935D7482B969329BF55722FD928">
    <w:name w:val="D5B4F4D935D7482B969329BF55722FD92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6">
    <w:name w:val="26393318F835425EB54B62CD17E95B8C26"/>
    <w:rsid w:val="00EE75BC"/>
    <w:rPr>
      <w:rFonts w:eastAsiaTheme="minorHAnsi"/>
      <w:lang w:eastAsia="en-US"/>
    </w:rPr>
  </w:style>
  <w:style w:type="paragraph" w:customStyle="1" w:styleId="E760A78C3C554E71A5DFDC62DB4D1BC325">
    <w:name w:val="E760A78C3C554E71A5DFDC62DB4D1BC325"/>
    <w:rsid w:val="00EE75BC"/>
    <w:rPr>
      <w:rFonts w:eastAsiaTheme="minorHAnsi"/>
      <w:lang w:eastAsia="en-US"/>
    </w:rPr>
  </w:style>
  <w:style w:type="paragraph" w:customStyle="1" w:styleId="48464672B456457F9E8BB2777C12331024">
    <w:name w:val="48464672B456457F9E8BB2777C1233102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3">
    <w:name w:val="AC19F6A178E34B998BD432CAF2E8C145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7">
    <w:name w:val="F2E2F69C0A824359AB34AED686F225677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8">
    <w:name w:val="46BCB001E34F42588D49C41290708D568"/>
    <w:rsid w:val="00EE75BC"/>
    <w:rPr>
      <w:rFonts w:eastAsiaTheme="minorHAnsi"/>
      <w:lang w:eastAsia="en-US"/>
    </w:rPr>
  </w:style>
  <w:style w:type="paragraph" w:customStyle="1" w:styleId="B5CF12E302A24C2AA26919922554487025">
    <w:name w:val="B5CF12E302A24C2AA26919922554487025"/>
    <w:rsid w:val="00EE75BC"/>
    <w:rPr>
      <w:rFonts w:eastAsiaTheme="minorHAnsi"/>
      <w:lang w:eastAsia="en-US"/>
    </w:rPr>
  </w:style>
  <w:style w:type="paragraph" w:customStyle="1" w:styleId="FE557CB6504A4C4294BF7FEF6EE16BDC23">
    <w:name w:val="FE557CB6504A4C4294BF7FEF6EE16BDC23"/>
    <w:rsid w:val="00EE75BC"/>
    <w:rPr>
      <w:rFonts w:eastAsiaTheme="minorHAnsi"/>
      <w:lang w:eastAsia="en-US"/>
    </w:rPr>
  </w:style>
  <w:style w:type="paragraph" w:customStyle="1" w:styleId="2A07A38555714A58919B30CE5F83D9A520">
    <w:name w:val="2A07A38555714A58919B30CE5F83D9A520"/>
    <w:rsid w:val="00EE75BC"/>
    <w:rPr>
      <w:rFonts w:eastAsiaTheme="minorHAnsi"/>
      <w:lang w:eastAsia="en-US"/>
    </w:rPr>
  </w:style>
  <w:style w:type="paragraph" w:customStyle="1" w:styleId="CF7363DA935D4BFF986FEBC04653F17919">
    <w:name w:val="CF7363DA935D4BFF986FEBC04653F17919"/>
    <w:rsid w:val="00EE75BC"/>
    <w:rPr>
      <w:rFonts w:eastAsiaTheme="minorHAnsi"/>
      <w:lang w:eastAsia="en-US"/>
    </w:rPr>
  </w:style>
  <w:style w:type="paragraph" w:customStyle="1" w:styleId="D5B4F4D935D7482B969329BF55722FD929">
    <w:name w:val="D5B4F4D935D7482B969329BF55722FD929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7">
    <w:name w:val="26393318F835425EB54B62CD17E95B8C27"/>
    <w:rsid w:val="00A413CD"/>
    <w:rPr>
      <w:rFonts w:eastAsiaTheme="minorHAnsi"/>
      <w:lang w:eastAsia="en-US"/>
    </w:rPr>
  </w:style>
  <w:style w:type="paragraph" w:customStyle="1" w:styleId="E760A78C3C554E71A5DFDC62DB4D1BC326">
    <w:name w:val="E760A78C3C554E71A5DFDC62DB4D1BC326"/>
    <w:rsid w:val="00A413CD"/>
    <w:rPr>
      <w:rFonts w:eastAsiaTheme="minorHAnsi"/>
      <w:lang w:eastAsia="en-US"/>
    </w:rPr>
  </w:style>
  <w:style w:type="paragraph" w:customStyle="1" w:styleId="48464672B456457F9E8BB2777C12331025">
    <w:name w:val="48464672B456457F9E8BB2777C12331025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4">
    <w:name w:val="AC19F6A178E34B998BD432CAF2E8C14524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8">
    <w:name w:val="F2E2F69C0A824359AB34AED686F225678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">
    <w:name w:val="6B5D47E0D6C64373861725EBCF9A8598"/>
    <w:rsid w:val="00A413CD"/>
    <w:rPr>
      <w:rFonts w:eastAsiaTheme="minorHAnsi"/>
      <w:lang w:eastAsia="en-US"/>
    </w:rPr>
  </w:style>
  <w:style w:type="paragraph" w:customStyle="1" w:styleId="90872752455A4806AC8FA1C3C54E4CC0">
    <w:name w:val="90872752455A4806AC8FA1C3C54E4CC0"/>
    <w:rsid w:val="00A413CD"/>
    <w:rPr>
      <w:rFonts w:eastAsiaTheme="minorHAnsi"/>
      <w:lang w:eastAsia="en-US"/>
    </w:rPr>
  </w:style>
  <w:style w:type="paragraph" w:customStyle="1" w:styleId="C9B54A9F6C6B428C90D0C2812EB75070">
    <w:name w:val="C9B54A9F6C6B428C90D0C2812EB75070"/>
    <w:rsid w:val="00A413CD"/>
    <w:rPr>
      <w:rFonts w:eastAsiaTheme="minorHAnsi"/>
      <w:lang w:eastAsia="en-US"/>
    </w:rPr>
  </w:style>
  <w:style w:type="paragraph" w:customStyle="1" w:styleId="FF50F8137E2E48E787B953C57529B97D">
    <w:name w:val="FF50F8137E2E48E787B953C57529B97D"/>
    <w:rsid w:val="00A413CD"/>
    <w:rPr>
      <w:rFonts w:eastAsiaTheme="minorHAnsi"/>
      <w:lang w:eastAsia="en-US"/>
    </w:rPr>
  </w:style>
  <w:style w:type="paragraph" w:customStyle="1" w:styleId="9C2A8BBA14844691A14B5BE91F5EC24B">
    <w:name w:val="9C2A8BBA14844691A14B5BE91F5EC24B"/>
    <w:rsid w:val="00A413CD"/>
    <w:rPr>
      <w:rFonts w:eastAsiaTheme="minorHAnsi"/>
      <w:lang w:eastAsia="en-US"/>
    </w:rPr>
  </w:style>
  <w:style w:type="paragraph" w:customStyle="1" w:styleId="D5B4F4D935D7482B969329BF55722FD930">
    <w:name w:val="D5B4F4D935D7482B969329BF55722FD930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8">
    <w:name w:val="26393318F835425EB54B62CD17E95B8C28"/>
    <w:rsid w:val="00A413CD"/>
    <w:rPr>
      <w:rFonts w:eastAsiaTheme="minorHAnsi"/>
      <w:lang w:eastAsia="en-US"/>
    </w:rPr>
  </w:style>
  <w:style w:type="paragraph" w:customStyle="1" w:styleId="E760A78C3C554E71A5DFDC62DB4D1BC327">
    <w:name w:val="E760A78C3C554E71A5DFDC62DB4D1BC327"/>
    <w:rsid w:val="00A413CD"/>
    <w:rPr>
      <w:rFonts w:eastAsiaTheme="minorHAnsi"/>
      <w:lang w:eastAsia="en-US"/>
    </w:rPr>
  </w:style>
  <w:style w:type="paragraph" w:customStyle="1" w:styleId="48464672B456457F9E8BB2777C12331026">
    <w:name w:val="48464672B456457F9E8BB2777C12331026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5">
    <w:name w:val="AC19F6A178E34B998BD432CAF2E8C14525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9">
    <w:name w:val="F2E2F69C0A824359AB34AED686F225679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1">
    <w:name w:val="6B5D47E0D6C64373861725EBCF9A85981"/>
    <w:rsid w:val="00A413CD"/>
    <w:rPr>
      <w:rFonts w:eastAsiaTheme="minorHAnsi"/>
      <w:lang w:eastAsia="en-US"/>
    </w:rPr>
  </w:style>
  <w:style w:type="paragraph" w:customStyle="1" w:styleId="90872752455A4806AC8FA1C3C54E4CC01">
    <w:name w:val="90872752455A4806AC8FA1C3C54E4CC01"/>
    <w:rsid w:val="00A413CD"/>
    <w:rPr>
      <w:rFonts w:eastAsiaTheme="minorHAnsi"/>
      <w:lang w:eastAsia="en-US"/>
    </w:rPr>
  </w:style>
  <w:style w:type="paragraph" w:customStyle="1" w:styleId="C9B54A9F6C6B428C90D0C2812EB750701">
    <w:name w:val="C9B54A9F6C6B428C90D0C2812EB750701"/>
    <w:rsid w:val="00A413CD"/>
    <w:rPr>
      <w:rFonts w:eastAsiaTheme="minorHAnsi"/>
      <w:lang w:eastAsia="en-US"/>
    </w:rPr>
  </w:style>
  <w:style w:type="paragraph" w:customStyle="1" w:styleId="FF50F8137E2E48E787B953C57529B97D1">
    <w:name w:val="FF50F8137E2E48E787B953C57529B97D1"/>
    <w:rsid w:val="00A413CD"/>
    <w:rPr>
      <w:rFonts w:eastAsiaTheme="minorHAnsi"/>
      <w:lang w:eastAsia="en-US"/>
    </w:rPr>
  </w:style>
  <w:style w:type="paragraph" w:customStyle="1" w:styleId="9C2A8BBA14844691A14B5BE91F5EC24B1">
    <w:name w:val="9C2A8BBA14844691A14B5BE91F5EC24B1"/>
    <w:rsid w:val="00A413CD"/>
    <w:rPr>
      <w:rFonts w:eastAsiaTheme="minorHAnsi"/>
      <w:lang w:eastAsia="en-US"/>
    </w:rPr>
  </w:style>
  <w:style w:type="paragraph" w:customStyle="1" w:styleId="D5B4F4D935D7482B969329BF55722FD931">
    <w:name w:val="D5B4F4D935D7482B969329BF55722FD93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9">
    <w:name w:val="26393318F835425EB54B62CD17E95B8C29"/>
    <w:rsid w:val="00A413CD"/>
    <w:rPr>
      <w:rFonts w:eastAsiaTheme="minorHAnsi"/>
      <w:lang w:eastAsia="en-US"/>
    </w:rPr>
  </w:style>
  <w:style w:type="paragraph" w:customStyle="1" w:styleId="E760A78C3C554E71A5DFDC62DB4D1BC328">
    <w:name w:val="E760A78C3C554E71A5DFDC62DB4D1BC328"/>
    <w:rsid w:val="00A413CD"/>
    <w:rPr>
      <w:rFonts w:eastAsiaTheme="minorHAnsi"/>
      <w:lang w:eastAsia="en-US"/>
    </w:rPr>
  </w:style>
  <w:style w:type="paragraph" w:customStyle="1" w:styleId="24CC0DADCE4E4F6EAC57D17D59291CA1">
    <w:name w:val="24CC0DADCE4E4F6EAC57D17D59291CA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7">
    <w:name w:val="48464672B456457F9E8BB2777C12331027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6">
    <w:name w:val="AC19F6A178E34B998BD432CAF2E8C14526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0">
    <w:name w:val="F2E2F69C0A824359AB34AED686F2256710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2">
    <w:name w:val="6B5D47E0D6C64373861725EBCF9A85982"/>
    <w:rsid w:val="00A413CD"/>
    <w:rPr>
      <w:rFonts w:eastAsiaTheme="minorHAnsi"/>
      <w:lang w:eastAsia="en-US"/>
    </w:rPr>
  </w:style>
  <w:style w:type="paragraph" w:customStyle="1" w:styleId="90872752455A4806AC8FA1C3C54E4CC02">
    <w:name w:val="90872752455A4806AC8FA1C3C54E4CC02"/>
    <w:rsid w:val="00A413CD"/>
    <w:rPr>
      <w:rFonts w:eastAsiaTheme="minorHAnsi"/>
      <w:lang w:eastAsia="en-US"/>
    </w:rPr>
  </w:style>
  <w:style w:type="paragraph" w:customStyle="1" w:styleId="C9B54A9F6C6B428C90D0C2812EB750702">
    <w:name w:val="C9B54A9F6C6B428C90D0C2812EB750702"/>
    <w:rsid w:val="00A413CD"/>
    <w:rPr>
      <w:rFonts w:eastAsiaTheme="minorHAnsi"/>
      <w:lang w:eastAsia="en-US"/>
    </w:rPr>
  </w:style>
  <w:style w:type="paragraph" w:customStyle="1" w:styleId="FF50F8137E2E48E787B953C57529B97D2">
    <w:name w:val="FF50F8137E2E48E787B953C57529B97D2"/>
    <w:rsid w:val="00A413CD"/>
    <w:rPr>
      <w:rFonts w:eastAsiaTheme="minorHAnsi"/>
      <w:lang w:eastAsia="en-US"/>
    </w:rPr>
  </w:style>
  <w:style w:type="paragraph" w:customStyle="1" w:styleId="9C2A8BBA14844691A14B5BE91F5EC24B2">
    <w:name w:val="9C2A8BBA14844691A14B5BE91F5EC24B2"/>
    <w:rsid w:val="00A413CD"/>
    <w:rPr>
      <w:rFonts w:eastAsiaTheme="minorHAnsi"/>
      <w:lang w:eastAsia="en-US"/>
    </w:rPr>
  </w:style>
  <w:style w:type="paragraph" w:customStyle="1" w:styleId="D5B4F4D935D7482B969329BF55722FD932">
    <w:name w:val="D5B4F4D935D7482B969329BF55722FD932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0">
    <w:name w:val="26393318F835425EB54B62CD17E95B8C30"/>
    <w:rsid w:val="00A413CD"/>
    <w:rPr>
      <w:rFonts w:eastAsiaTheme="minorHAnsi"/>
      <w:lang w:eastAsia="en-US"/>
    </w:rPr>
  </w:style>
  <w:style w:type="paragraph" w:customStyle="1" w:styleId="E760A78C3C554E71A5DFDC62DB4D1BC329">
    <w:name w:val="E760A78C3C554E71A5DFDC62DB4D1BC329"/>
    <w:rsid w:val="00A413CD"/>
    <w:rPr>
      <w:rFonts w:eastAsiaTheme="minorHAnsi"/>
      <w:lang w:eastAsia="en-US"/>
    </w:rPr>
  </w:style>
  <w:style w:type="paragraph" w:customStyle="1" w:styleId="24CC0DADCE4E4F6EAC57D17D59291CA11">
    <w:name w:val="24CC0DADCE4E4F6EAC57D17D59291CA1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C09688C4C19A406C8D135A19890D0C6B">
    <w:name w:val="C09688C4C19A406C8D135A19890D0C6B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8">
    <w:name w:val="48464672B456457F9E8BB2777C12331028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7">
    <w:name w:val="AC19F6A178E34B998BD432CAF2E8C14527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1">
    <w:name w:val="F2E2F69C0A824359AB34AED686F2256711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3">
    <w:name w:val="6B5D47E0D6C64373861725EBCF9A85983"/>
    <w:rsid w:val="00A413CD"/>
    <w:rPr>
      <w:rFonts w:eastAsiaTheme="minorHAnsi"/>
      <w:lang w:eastAsia="en-US"/>
    </w:rPr>
  </w:style>
  <w:style w:type="paragraph" w:customStyle="1" w:styleId="90872752455A4806AC8FA1C3C54E4CC03">
    <w:name w:val="90872752455A4806AC8FA1C3C54E4CC03"/>
    <w:rsid w:val="00A413CD"/>
    <w:rPr>
      <w:rFonts w:eastAsiaTheme="minorHAnsi"/>
      <w:lang w:eastAsia="en-US"/>
    </w:rPr>
  </w:style>
  <w:style w:type="paragraph" w:customStyle="1" w:styleId="C9B54A9F6C6B428C90D0C2812EB750703">
    <w:name w:val="C9B54A9F6C6B428C90D0C2812EB750703"/>
    <w:rsid w:val="00A413CD"/>
    <w:rPr>
      <w:rFonts w:eastAsiaTheme="minorHAnsi"/>
      <w:lang w:eastAsia="en-US"/>
    </w:rPr>
  </w:style>
  <w:style w:type="paragraph" w:customStyle="1" w:styleId="FF50F8137E2E48E787B953C57529B97D3">
    <w:name w:val="FF50F8137E2E48E787B953C57529B97D3"/>
    <w:rsid w:val="00A413CD"/>
    <w:rPr>
      <w:rFonts w:eastAsiaTheme="minorHAnsi"/>
      <w:lang w:eastAsia="en-US"/>
    </w:rPr>
  </w:style>
  <w:style w:type="paragraph" w:customStyle="1" w:styleId="9C2A8BBA14844691A14B5BE91F5EC24B3">
    <w:name w:val="9C2A8BBA14844691A14B5BE91F5EC24B3"/>
    <w:rsid w:val="00A413CD"/>
    <w:rPr>
      <w:rFonts w:eastAsiaTheme="minorHAnsi"/>
      <w:lang w:eastAsia="en-US"/>
    </w:rPr>
  </w:style>
  <w:style w:type="paragraph" w:customStyle="1" w:styleId="D5B4F4D935D7482B969329BF55722FD933">
    <w:name w:val="D5B4F4D935D7482B969329BF55722FD933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1">
    <w:name w:val="26393318F835425EB54B62CD17E95B8C31"/>
    <w:rsid w:val="008A1997"/>
    <w:rPr>
      <w:rFonts w:eastAsiaTheme="minorHAnsi"/>
      <w:lang w:eastAsia="en-US"/>
    </w:rPr>
  </w:style>
  <w:style w:type="paragraph" w:customStyle="1" w:styleId="E760A78C3C554E71A5DFDC62DB4D1BC330">
    <w:name w:val="E760A78C3C554E71A5DFDC62DB4D1BC330"/>
    <w:rsid w:val="008A1997"/>
    <w:rPr>
      <w:rFonts w:eastAsiaTheme="minorHAnsi"/>
      <w:lang w:eastAsia="en-US"/>
    </w:rPr>
  </w:style>
  <w:style w:type="paragraph" w:customStyle="1" w:styleId="24CC0DADCE4E4F6EAC57D17D59291CA12">
    <w:name w:val="24CC0DADCE4E4F6EAC57D17D59291CA12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C09688C4C19A406C8D135A19890D0C6B1">
    <w:name w:val="C09688C4C19A406C8D135A19890D0C6B1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9">
    <w:name w:val="48464672B456457F9E8BB2777C12331029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8">
    <w:name w:val="AC19F6A178E34B998BD432CAF2E8C14528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2">
    <w:name w:val="F2E2F69C0A824359AB34AED686F2256712"/>
    <w:rsid w:val="008A19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E73F06D70C8F4D5FBA11E023C959EA14">
    <w:name w:val="E73F06D70C8F4D5FBA11E023C959EA14"/>
    <w:rsid w:val="008A1997"/>
    <w:rPr>
      <w:rFonts w:eastAsiaTheme="minorHAnsi"/>
      <w:lang w:eastAsia="en-US"/>
    </w:rPr>
  </w:style>
  <w:style w:type="paragraph" w:customStyle="1" w:styleId="66ECC3821C2C4D8488AE81D47FF45AB1">
    <w:name w:val="66ECC3821C2C4D8488AE81D47FF45AB1"/>
    <w:rsid w:val="008A1997"/>
    <w:rPr>
      <w:rFonts w:eastAsiaTheme="minorHAnsi"/>
      <w:lang w:eastAsia="en-US"/>
    </w:rPr>
  </w:style>
  <w:style w:type="paragraph" w:customStyle="1" w:styleId="240F10FA01A74733AE0254D838CB7B42">
    <w:name w:val="240F10FA01A74733AE0254D838CB7B42"/>
    <w:rsid w:val="008A1997"/>
    <w:rPr>
      <w:rFonts w:eastAsiaTheme="minorHAnsi"/>
      <w:lang w:eastAsia="en-US"/>
    </w:rPr>
  </w:style>
  <w:style w:type="paragraph" w:customStyle="1" w:styleId="A568EFA0335848C5BDF7F866DFD8F982">
    <w:name w:val="A568EFA0335848C5BDF7F866DFD8F982"/>
    <w:rsid w:val="008A1997"/>
    <w:rPr>
      <w:rFonts w:eastAsiaTheme="minorHAnsi"/>
      <w:lang w:eastAsia="en-US"/>
    </w:rPr>
  </w:style>
  <w:style w:type="paragraph" w:customStyle="1" w:styleId="42783A8F2BD247A1A14F037BE5CE56EA">
    <w:name w:val="42783A8F2BD247A1A14F037BE5CE56EA"/>
    <w:rsid w:val="008A1997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A1997"/>
    <w:rPr>
      <w:color w:val="808080"/>
    </w:rPr>
  </w:style>
  <w:style w:type="paragraph" w:customStyle="1" w:styleId="97622B72E7FB4040A4F223149502A7CB">
    <w:name w:val="97622B72E7FB4040A4F223149502A7CB"/>
    <w:rsid w:val="00EE75BC"/>
    <w:rPr>
      <w:rFonts w:eastAsiaTheme="minorHAnsi"/>
      <w:lang w:eastAsia="en-US"/>
    </w:rPr>
  </w:style>
  <w:style w:type="paragraph" w:customStyle="1" w:styleId="97622B72E7FB4040A4F223149502A7CB1">
    <w:name w:val="97622B72E7FB4040A4F223149502A7CB1"/>
    <w:rsid w:val="00EE75BC"/>
    <w:rPr>
      <w:rFonts w:eastAsiaTheme="minorHAnsi"/>
      <w:lang w:eastAsia="en-US"/>
    </w:rPr>
  </w:style>
  <w:style w:type="paragraph" w:customStyle="1" w:styleId="B5CF12E302A24C2AA269199225544870">
    <w:name w:val="B5CF12E302A24C2AA269199225544870"/>
    <w:rsid w:val="00EE75BC"/>
    <w:rPr>
      <w:rFonts w:eastAsiaTheme="minorHAnsi"/>
      <w:lang w:eastAsia="en-US"/>
    </w:rPr>
  </w:style>
  <w:style w:type="paragraph" w:customStyle="1" w:styleId="97622B72E7FB4040A4F223149502A7CB2">
    <w:name w:val="97622B72E7FB4040A4F223149502A7CB2"/>
    <w:rsid w:val="00EE75BC"/>
    <w:rPr>
      <w:rFonts w:eastAsiaTheme="minorHAnsi"/>
      <w:lang w:eastAsia="en-US"/>
    </w:rPr>
  </w:style>
  <w:style w:type="paragraph" w:customStyle="1" w:styleId="B5CF12E302A24C2AA2691992255448701">
    <w:name w:val="B5CF12E302A24C2AA2691992255448701"/>
    <w:rsid w:val="00EE75BC"/>
    <w:rPr>
      <w:rFonts w:eastAsiaTheme="minorHAnsi"/>
      <w:lang w:eastAsia="en-US"/>
    </w:rPr>
  </w:style>
  <w:style w:type="paragraph" w:customStyle="1" w:styleId="97622B72E7FB4040A4F223149502A7CB3">
    <w:name w:val="97622B72E7FB4040A4F223149502A7CB3"/>
    <w:rsid w:val="00EE75BC"/>
    <w:rPr>
      <w:rFonts w:eastAsiaTheme="minorHAnsi"/>
      <w:lang w:eastAsia="en-US"/>
    </w:rPr>
  </w:style>
  <w:style w:type="paragraph" w:customStyle="1" w:styleId="B5CF12E302A24C2AA2691992255448702">
    <w:name w:val="B5CF12E302A24C2AA2691992255448702"/>
    <w:rsid w:val="00EE75BC"/>
    <w:rPr>
      <w:rFonts w:eastAsiaTheme="minorHAnsi"/>
      <w:lang w:eastAsia="en-US"/>
    </w:rPr>
  </w:style>
  <w:style w:type="paragraph" w:customStyle="1" w:styleId="FE557CB6504A4C4294BF7FEF6EE16BDC">
    <w:name w:val="FE557CB6504A4C4294BF7FEF6EE16BDC"/>
    <w:rsid w:val="00EE75BC"/>
    <w:rPr>
      <w:rFonts w:eastAsiaTheme="minorHAnsi"/>
      <w:lang w:eastAsia="en-US"/>
    </w:rPr>
  </w:style>
  <w:style w:type="paragraph" w:customStyle="1" w:styleId="97622B72E7FB4040A4F223149502A7CB4">
    <w:name w:val="97622B72E7FB4040A4F223149502A7CB4"/>
    <w:rsid w:val="00EE75BC"/>
    <w:rPr>
      <w:rFonts w:eastAsiaTheme="minorHAnsi"/>
      <w:lang w:eastAsia="en-US"/>
    </w:rPr>
  </w:style>
  <w:style w:type="paragraph" w:customStyle="1" w:styleId="B5CF12E302A24C2AA2691992255448703">
    <w:name w:val="B5CF12E302A24C2AA2691992255448703"/>
    <w:rsid w:val="00EE75BC"/>
    <w:rPr>
      <w:rFonts w:eastAsiaTheme="minorHAnsi"/>
      <w:lang w:eastAsia="en-US"/>
    </w:rPr>
  </w:style>
  <w:style w:type="paragraph" w:customStyle="1" w:styleId="FE557CB6504A4C4294BF7FEF6EE16BDC1">
    <w:name w:val="FE557CB6504A4C4294BF7FEF6EE16BDC1"/>
    <w:rsid w:val="00EE75BC"/>
    <w:rPr>
      <w:rFonts w:eastAsiaTheme="minorHAnsi"/>
      <w:lang w:eastAsia="en-US"/>
    </w:rPr>
  </w:style>
  <w:style w:type="paragraph" w:customStyle="1" w:styleId="97622B72E7FB4040A4F223149502A7CB5">
    <w:name w:val="97622B72E7FB4040A4F223149502A7CB5"/>
    <w:rsid w:val="00EE75BC"/>
    <w:rPr>
      <w:rFonts w:eastAsiaTheme="minorHAnsi"/>
      <w:lang w:eastAsia="en-US"/>
    </w:rPr>
  </w:style>
  <w:style w:type="paragraph" w:customStyle="1" w:styleId="B5CF12E302A24C2AA2691992255448704">
    <w:name w:val="B5CF12E302A24C2AA2691992255448704"/>
    <w:rsid w:val="00EE75BC"/>
    <w:rPr>
      <w:rFonts w:eastAsiaTheme="minorHAnsi"/>
      <w:lang w:eastAsia="en-US"/>
    </w:rPr>
  </w:style>
  <w:style w:type="paragraph" w:customStyle="1" w:styleId="FE557CB6504A4C4294BF7FEF6EE16BDC2">
    <w:name w:val="FE557CB6504A4C4294BF7FEF6EE16BDC2"/>
    <w:rsid w:val="00EE75BC"/>
    <w:rPr>
      <w:rFonts w:eastAsiaTheme="minorHAnsi"/>
      <w:lang w:eastAsia="en-US"/>
    </w:rPr>
  </w:style>
  <w:style w:type="paragraph" w:customStyle="1" w:styleId="97622B72E7FB4040A4F223149502A7CB6">
    <w:name w:val="97622B72E7FB4040A4F223149502A7CB6"/>
    <w:rsid w:val="00EE75BC"/>
    <w:rPr>
      <w:rFonts w:eastAsiaTheme="minorHAnsi"/>
      <w:lang w:eastAsia="en-US"/>
    </w:rPr>
  </w:style>
  <w:style w:type="paragraph" w:customStyle="1" w:styleId="B5CF12E302A24C2AA2691992255448705">
    <w:name w:val="B5CF12E302A24C2AA2691992255448705"/>
    <w:rsid w:val="00EE75BC"/>
    <w:rPr>
      <w:rFonts w:eastAsiaTheme="minorHAnsi"/>
      <w:lang w:eastAsia="en-US"/>
    </w:rPr>
  </w:style>
  <w:style w:type="paragraph" w:customStyle="1" w:styleId="FE557CB6504A4C4294BF7FEF6EE16BDC3">
    <w:name w:val="FE557CB6504A4C4294BF7FEF6EE16BDC3"/>
    <w:rsid w:val="00EE75BC"/>
    <w:rPr>
      <w:rFonts w:eastAsiaTheme="minorHAnsi"/>
      <w:lang w:eastAsia="en-US"/>
    </w:rPr>
  </w:style>
  <w:style w:type="paragraph" w:customStyle="1" w:styleId="2A07A38555714A58919B30CE5F83D9A5">
    <w:name w:val="2A07A38555714A58919B30CE5F83D9A5"/>
    <w:rsid w:val="00EE75BC"/>
    <w:rPr>
      <w:rFonts w:eastAsiaTheme="minorHAnsi"/>
      <w:lang w:eastAsia="en-US"/>
    </w:rPr>
  </w:style>
  <w:style w:type="paragraph" w:customStyle="1" w:styleId="97622B72E7FB4040A4F223149502A7CB7">
    <w:name w:val="97622B72E7FB4040A4F223149502A7CB7"/>
    <w:rsid w:val="00EE75BC"/>
    <w:rPr>
      <w:rFonts w:eastAsiaTheme="minorHAnsi"/>
      <w:lang w:eastAsia="en-US"/>
    </w:rPr>
  </w:style>
  <w:style w:type="paragraph" w:customStyle="1" w:styleId="B5CF12E302A24C2AA2691992255448706">
    <w:name w:val="B5CF12E302A24C2AA2691992255448706"/>
    <w:rsid w:val="00EE75BC"/>
    <w:rPr>
      <w:rFonts w:eastAsiaTheme="minorHAnsi"/>
      <w:lang w:eastAsia="en-US"/>
    </w:rPr>
  </w:style>
  <w:style w:type="paragraph" w:customStyle="1" w:styleId="FE557CB6504A4C4294BF7FEF6EE16BDC4">
    <w:name w:val="FE557CB6504A4C4294BF7FEF6EE16BDC4"/>
    <w:rsid w:val="00EE75BC"/>
    <w:rPr>
      <w:rFonts w:eastAsiaTheme="minorHAnsi"/>
      <w:lang w:eastAsia="en-US"/>
    </w:rPr>
  </w:style>
  <w:style w:type="paragraph" w:customStyle="1" w:styleId="2A07A38555714A58919B30CE5F83D9A51">
    <w:name w:val="2A07A38555714A58919B30CE5F83D9A51"/>
    <w:rsid w:val="00EE75BC"/>
    <w:rPr>
      <w:rFonts w:eastAsiaTheme="minorHAnsi"/>
      <w:lang w:eastAsia="en-US"/>
    </w:rPr>
  </w:style>
  <w:style w:type="paragraph" w:customStyle="1" w:styleId="CF7363DA935D4BFF986FEBC04653F179">
    <w:name w:val="CF7363DA935D4BFF986FEBC04653F179"/>
    <w:rsid w:val="00EE75BC"/>
    <w:rPr>
      <w:rFonts w:eastAsiaTheme="minorHAnsi"/>
      <w:lang w:eastAsia="en-US"/>
    </w:rPr>
  </w:style>
  <w:style w:type="paragraph" w:customStyle="1" w:styleId="97622B72E7FB4040A4F223149502A7CB8">
    <w:name w:val="97622B72E7FB4040A4F223149502A7CB8"/>
    <w:rsid w:val="00EE75BC"/>
    <w:rPr>
      <w:rFonts w:eastAsiaTheme="minorHAnsi"/>
      <w:lang w:eastAsia="en-US"/>
    </w:rPr>
  </w:style>
  <w:style w:type="paragraph" w:customStyle="1" w:styleId="B5CF12E302A24C2AA2691992255448707">
    <w:name w:val="B5CF12E302A24C2AA2691992255448707"/>
    <w:rsid w:val="00EE75BC"/>
    <w:rPr>
      <w:rFonts w:eastAsiaTheme="minorHAnsi"/>
      <w:lang w:eastAsia="en-US"/>
    </w:rPr>
  </w:style>
  <w:style w:type="paragraph" w:customStyle="1" w:styleId="FE557CB6504A4C4294BF7FEF6EE16BDC5">
    <w:name w:val="FE557CB6504A4C4294BF7FEF6EE16BDC5"/>
    <w:rsid w:val="00EE75BC"/>
    <w:rPr>
      <w:rFonts w:eastAsiaTheme="minorHAnsi"/>
      <w:lang w:eastAsia="en-US"/>
    </w:rPr>
  </w:style>
  <w:style w:type="paragraph" w:customStyle="1" w:styleId="2A07A38555714A58919B30CE5F83D9A52">
    <w:name w:val="2A07A38555714A58919B30CE5F83D9A52"/>
    <w:rsid w:val="00EE75BC"/>
    <w:rPr>
      <w:rFonts w:eastAsiaTheme="minorHAnsi"/>
      <w:lang w:eastAsia="en-US"/>
    </w:rPr>
  </w:style>
  <w:style w:type="paragraph" w:customStyle="1" w:styleId="CF7363DA935D4BFF986FEBC04653F1791">
    <w:name w:val="CF7363DA935D4BFF986FEBC04653F1791"/>
    <w:rsid w:val="00EE75BC"/>
    <w:rPr>
      <w:rFonts w:eastAsiaTheme="minorHAnsi"/>
      <w:lang w:eastAsia="en-US"/>
    </w:rPr>
  </w:style>
  <w:style w:type="paragraph" w:customStyle="1" w:styleId="B5CF12E302A24C2AA2691992255448708">
    <w:name w:val="B5CF12E302A24C2AA2691992255448708"/>
    <w:rsid w:val="00EE75BC"/>
    <w:rPr>
      <w:rFonts w:eastAsiaTheme="minorHAnsi"/>
      <w:lang w:eastAsia="en-US"/>
    </w:rPr>
  </w:style>
  <w:style w:type="paragraph" w:customStyle="1" w:styleId="FE557CB6504A4C4294BF7FEF6EE16BDC6">
    <w:name w:val="FE557CB6504A4C4294BF7FEF6EE16BDC6"/>
    <w:rsid w:val="00EE75BC"/>
    <w:rPr>
      <w:rFonts w:eastAsiaTheme="minorHAnsi"/>
      <w:lang w:eastAsia="en-US"/>
    </w:rPr>
  </w:style>
  <w:style w:type="paragraph" w:customStyle="1" w:styleId="2A07A38555714A58919B30CE5F83D9A53">
    <w:name w:val="2A07A38555714A58919B30CE5F83D9A53"/>
    <w:rsid w:val="00EE75BC"/>
    <w:rPr>
      <w:rFonts w:eastAsiaTheme="minorHAnsi"/>
      <w:lang w:eastAsia="en-US"/>
    </w:rPr>
  </w:style>
  <w:style w:type="paragraph" w:customStyle="1" w:styleId="CF7363DA935D4BFF986FEBC04653F1792">
    <w:name w:val="CF7363DA935D4BFF986FEBC04653F1792"/>
    <w:rsid w:val="00EE75BC"/>
    <w:rPr>
      <w:rFonts w:eastAsiaTheme="minorHAnsi"/>
      <w:lang w:eastAsia="en-US"/>
    </w:rPr>
  </w:style>
  <w:style w:type="paragraph" w:customStyle="1" w:styleId="D5B4F4D935D7482B969329BF55722FD9">
    <w:name w:val="D5B4F4D935D7482B969329BF55722FD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9">
    <w:name w:val="B5CF12E302A24C2AA2691992255448709"/>
    <w:rsid w:val="00EE75BC"/>
    <w:rPr>
      <w:rFonts w:eastAsiaTheme="minorHAnsi"/>
      <w:lang w:eastAsia="en-US"/>
    </w:rPr>
  </w:style>
  <w:style w:type="paragraph" w:customStyle="1" w:styleId="FE557CB6504A4C4294BF7FEF6EE16BDC7">
    <w:name w:val="FE557CB6504A4C4294BF7FEF6EE16BDC7"/>
    <w:rsid w:val="00EE75BC"/>
    <w:rPr>
      <w:rFonts w:eastAsiaTheme="minorHAnsi"/>
      <w:lang w:eastAsia="en-US"/>
    </w:rPr>
  </w:style>
  <w:style w:type="paragraph" w:customStyle="1" w:styleId="2A07A38555714A58919B30CE5F83D9A54">
    <w:name w:val="2A07A38555714A58919B30CE5F83D9A54"/>
    <w:rsid w:val="00EE75BC"/>
    <w:rPr>
      <w:rFonts w:eastAsiaTheme="minorHAnsi"/>
      <w:lang w:eastAsia="en-US"/>
    </w:rPr>
  </w:style>
  <w:style w:type="paragraph" w:customStyle="1" w:styleId="CF7363DA935D4BFF986FEBC04653F1793">
    <w:name w:val="CF7363DA935D4BFF986FEBC04653F1793"/>
    <w:rsid w:val="00EE75BC"/>
    <w:rPr>
      <w:rFonts w:eastAsiaTheme="minorHAnsi"/>
      <w:lang w:eastAsia="en-US"/>
    </w:rPr>
  </w:style>
  <w:style w:type="paragraph" w:customStyle="1" w:styleId="D5B4F4D935D7482B969329BF55722FD91">
    <w:name w:val="D5B4F4D935D7482B969329BF55722FD9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0">
    <w:name w:val="B5CF12E302A24C2AA26919922554487010"/>
    <w:rsid w:val="00EE75BC"/>
    <w:rPr>
      <w:rFonts w:eastAsiaTheme="minorHAnsi"/>
      <w:lang w:eastAsia="en-US"/>
    </w:rPr>
  </w:style>
  <w:style w:type="paragraph" w:customStyle="1" w:styleId="FE557CB6504A4C4294BF7FEF6EE16BDC8">
    <w:name w:val="FE557CB6504A4C4294BF7FEF6EE16BDC8"/>
    <w:rsid w:val="00EE75BC"/>
    <w:rPr>
      <w:rFonts w:eastAsiaTheme="minorHAnsi"/>
      <w:lang w:eastAsia="en-US"/>
    </w:rPr>
  </w:style>
  <w:style w:type="paragraph" w:customStyle="1" w:styleId="2A07A38555714A58919B30CE5F83D9A55">
    <w:name w:val="2A07A38555714A58919B30CE5F83D9A55"/>
    <w:rsid w:val="00EE75BC"/>
    <w:rPr>
      <w:rFonts w:eastAsiaTheme="minorHAnsi"/>
      <w:lang w:eastAsia="en-US"/>
    </w:rPr>
  </w:style>
  <w:style w:type="paragraph" w:customStyle="1" w:styleId="CF7363DA935D4BFF986FEBC04653F1794">
    <w:name w:val="CF7363DA935D4BFF986FEBC04653F1794"/>
    <w:rsid w:val="00EE75BC"/>
    <w:rPr>
      <w:rFonts w:eastAsiaTheme="minorHAnsi"/>
      <w:lang w:eastAsia="en-US"/>
    </w:rPr>
  </w:style>
  <w:style w:type="paragraph" w:customStyle="1" w:styleId="D5B4F4D935D7482B969329BF55722FD92">
    <w:name w:val="D5B4F4D935D7482B969329BF55722FD9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">
    <w:name w:val="26393318F835425EB54B62CD17E95B8C"/>
    <w:rsid w:val="00EE75BC"/>
    <w:rPr>
      <w:rFonts w:eastAsiaTheme="minorHAnsi"/>
      <w:lang w:eastAsia="en-US"/>
    </w:rPr>
  </w:style>
  <w:style w:type="paragraph" w:customStyle="1" w:styleId="B5CF12E302A24C2AA26919922554487011">
    <w:name w:val="B5CF12E302A24C2AA26919922554487011"/>
    <w:rsid w:val="00EE75BC"/>
    <w:rPr>
      <w:rFonts w:eastAsiaTheme="minorHAnsi"/>
      <w:lang w:eastAsia="en-US"/>
    </w:rPr>
  </w:style>
  <w:style w:type="paragraph" w:customStyle="1" w:styleId="FE557CB6504A4C4294BF7FEF6EE16BDC9">
    <w:name w:val="FE557CB6504A4C4294BF7FEF6EE16BDC9"/>
    <w:rsid w:val="00EE75BC"/>
    <w:rPr>
      <w:rFonts w:eastAsiaTheme="minorHAnsi"/>
      <w:lang w:eastAsia="en-US"/>
    </w:rPr>
  </w:style>
  <w:style w:type="paragraph" w:customStyle="1" w:styleId="2A07A38555714A58919B30CE5F83D9A56">
    <w:name w:val="2A07A38555714A58919B30CE5F83D9A56"/>
    <w:rsid w:val="00EE75BC"/>
    <w:rPr>
      <w:rFonts w:eastAsiaTheme="minorHAnsi"/>
      <w:lang w:eastAsia="en-US"/>
    </w:rPr>
  </w:style>
  <w:style w:type="paragraph" w:customStyle="1" w:styleId="CF7363DA935D4BFF986FEBC04653F1795">
    <w:name w:val="CF7363DA935D4BFF986FEBC04653F1795"/>
    <w:rsid w:val="00EE75BC"/>
    <w:rPr>
      <w:rFonts w:eastAsiaTheme="minorHAnsi"/>
      <w:lang w:eastAsia="en-US"/>
    </w:rPr>
  </w:style>
  <w:style w:type="paragraph" w:customStyle="1" w:styleId="D5B4F4D935D7482B969329BF55722FD93">
    <w:name w:val="D5B4F4D935D7482B969329BF55722FD9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">
    <w:name w:val="26393318F835425EB54B62CD17E95B8C1"/>
    <w:rsid w:val="00EE75BC"/>
    <w:rPr>
      <w:rFonts w:eastAsiaTheme="minorHAnsi"/>
      <w:lang w:eastAsia="en-US"/>
    </w:rPr>
  </w:style>
  <w:style w:type="paragraph" w:customStyle="1" w:styleId="E760A78C3C554E71A5DFDC62DB4D1BC3">
    <w:name w:val="E760A78C3C554E71A5DFDC62DB4D1BC3"/>
    <w:rsid w:val="00EE75BC"/>
    <w:rPr>
      <w:rFonts w:eastAsiaTheme="minorHAnsi"/>
      <w:lang w:eastAsia="en-US"/>
    </w:rPr>
  </w:style>
  <w:style w:type="paragraph" w:customStyle="1" w:styleId="B5CF12E302A24C2AA26919922554487012">
    <w:name w:val="B5CF12E302A24C2AA26919922554487012"/>
    <w:rsid w:val="00EE75BC"/>
    <w:rPr>
      <w:rFonts w:eastAsiaTheme="minorHAnsi"/>
      <w:lang w:eastAsia="en-US"/>
    </w:rPr>
  </w:style>
  <w:style w:type="paragraph" w:customStyle="1" w:styleId="FE557CB6504A4C4294BF7FEF6EE16BDC10">
    <w:name w:val="FE557CB6504A4C4294BF7FEF6EE16BDC10"/>
    <w:rsid w:val="00EE75BC"/>
    <w:rPr>
      <w:rFonts w:eastAsiaTheme="minorHAnsi"/>
      <w:lang w:eastAsia="en-US"/>
    </w:rPr>
  </w:style>
  <w:style w:type="paragraph" w:customStyle="1" w:styleId="2A07A38555714A58919B30CE5F83D9A57">
    <w:name w:val="2A07A38555714A58919B30CE5F83D9A57"/>
    <w:rsid w:val="00EE75BC"/>
    <w:rPr>
      <w:rFonts w:eastAsiaTheme="minorHAnsi"/>
      <w:lang w:eastAsia="en-US"/>
    </w:rPr>
  </w:style>
  <w:style w:type="paragraph" w:customStyle="1" w:styleId="CF7363DA935D4BFF986FEBC04653F1796">
    <w:name w:val="CF7363DA935D4BFF986FEBC04653F1796"/>
    <w:rsid w:val="00EE75BC"/>
    <w:rPr>
      <w:rFonts w:eastAsiaTheme="minorHAnsi"/>
      <w:lang w:eastAsia="en-US"/>
    </w:rPr>
  </w:style>
  <w:style w:type="paragraph" w:customStyle="1" w:styleId="D5B4F4D935D7482B969329BF55722FD94">
    <w:name w:val="D5B4F4D935D7482B969329BF55722FD9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">
    <w:name w:val="26393318F835425EB54B62CD17E95B8C2"/>
    <w:rsid w:val="00EE75BC"/>
    <w:rPr>
      <w:rFonts w:eastAsiaTheme="minorHAnsi"/>
      <w:lang w:eastAsia="en-US"/>
    </w:rPr>
  </w:style>
  <w:style w:type="paragraph" w:customStyle="1" w:styleId="E760A78C3C554E71A5DFDC62DB4D1BC31">
    <w:name w:val="E760A78C3C554E71A5DFDC62DB4D1BC31"/>
    <w:rsid w:val="00EE75BC"/>
    <w:rPr>
      <w:rFonts w:eastAsiaTheme="minorHAnsi"/>
      <w:lang w:eastAsia="en-US"/>
    </w:rPr>
  </w:style>
  <w:style w:type="paragraph" w:customStyle="1" w:styleId="48464672B456457F9E8BB2777C123310">
    <w:name w:val="48464672B456457F9E8BB2777C1233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3">
    <w:name w:val="B5CF12E302A24C2AA26919922554487013"/>
    <w:rsid w:val="00EE75BC"/>
    <w:rPr>
      <w:rFonts w:eastAsiaTheme="minorHAnsi"/>
      <w:lang w:eastAsia="en-US"/>
    </w:rPr>
  </w:style>
  <w:style w:type="paragraph" w:customStyle="1" w:styleId="FE557CB6504A4C4294BF7FEF6EE16BDC11">
    <w:name w:val="FE557CB6504A4C4294BF7FEF6EE16BDC11"/>
    <w:rsid w:val="00EE75BC"/>
    <w:rPr>
      <w:rFonts w:eastAsiaTheme="minorHAnsi"/>
      <w:lang w:eastAsia="en-US"/>
    </w:rPr>
  </w:style>
  <w:style w:type="paragraph" w:customStyle="1" w:styleId="2A07A38555714A58919B30CE5F83D9A58">
    <w:name w:val="2A07A38555714A58919B30CE5F83D9A58"/>
    <w:rsid w:val="00EE75BC"/>
    <w:rPr>
      <w:rFonts w:eastAsiaTheme="minorHAnsi"/>
      <w:lang w:eastAsia="en-US"/>
    </w:rPr>
  </w:style>
  <w:style w:type="paragraph" w:customStyle="1" w:styleId="CF7363DA935D4BFF986FEBC04653F1797">
    <w:name w:val="CF7363DA935D4BFF986FEBC04653F1797"/>
    <w:rsid w:val="00EE75BC"/>
    <w:rPr>
      <w:rFonts w:eastAsiaTheme="minorHAnsi"/>
      <w:lang w:eastAsia="en-US"/>
    </w:rPr>
  </w:style>
  <w:style w:type="paragraph" w:customStyle="1" w:styleId="D5B4F4D935D7482B969329BF55722FD95">
    <w:name w:val="D5B4F4D935D7482B969329BF55722FD9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">
    <w:name w:val="26393318F835425EB54B62CD17E95B8C3"/>
    <w:rsid w:val="00EE75BC"/>
    <w:rPr>
      <w:rFonts w:eastAsiaTheme="minorHAnsi"/>
      <w:lang w:eastAsia="en-US"/>
    </w:rPr>
  </w:style>
  <w:style w:type="paragraph" w:customStyle="1" w:styleId="E760A78C3C554E71A5DFDC62DB4D1BC32">
    <w:name w:val="E760A78C3C554E71A5DFDC62DB4D1BC32"/>
    <w:rsid w:val="00EE75BC"/>
    <w:rPr>
      <w:rFonts w:eastAsiaTheme="minorHAnsi"/>
      <w:lang w:eastAsia="en-US"/>
    </w:rPr>
  </w:style>
  <w:style w:type="paragraph" w:customStyle="1" w:styleId="48464672B456457F9E8BB2777C1233101">
    <w:name w:val="48464672B456457F9E8BB2777C123310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">
    <w:name w:val="AC19F6A178E34B998BD432CAF2E8C14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4">
    <w:name w:val="B5CF12E302A24C2AA26919922554487014"/>
    <w:rsid w:val="00EE75BC"/>
    <w:rPr>
      <w:rFonts w:eastAsiaTheme="minorHAnsi"/>
      <w:lang w:eastAsia="en-US"/>
    </w:rPr>
  </w:style>
  <w:style w:type="paragraph" w:customStyle="1" w:styleId="FE557CB6504A4C4294BF7FEF6EE16BDC12">
    <w:name w:val="FE557CB6504A4C4294BF7FEF6EE16BDC12"/>
    <w:rsid w:val="00EE75BC"/>
    <w:rPr>
      <w:rFonts w:eastAsiaTheme="minorHAnsi"/>
      <w:lang w:eastAsia="en-US"/>
    </w:rPr>
  </w:style>
  <w:style w:type="paragraph" w:customStyle="1" w:styleId="2A07A38555714A58919B30CE5F83D9A59">
    <w:name w:val="2A07A38555714A58919B30CE5F83D9A59"/>
    <w:rsid w:val="00EE75BC"/>
    <w:rPr>
      <w:rFonts w:eastAsiaTheme="minorHAnsi"/>
      <w:lang w:eastAsia="en-US"/>
    </w:rPr>
  </w:style>
  <w:style w:type="paragraph" w:customStyle="1" w:styleId="CF7363DA935D4BFF986FEBC04653F1798">
    <w:name w:val="CF7363DA935D4BFF986FEBC04653F1798"/>
    <w:rsid w:val="00EE75BC"/>
    <w:rPr>
      <w:rFonts w:eastAsiaTheme="minorHAnsi"/>
      <w:lang w:eastAsia="en-US"/>
    </w:rPr>
  </w:style>
  <w:style w:type="paragraph" w:customStyle="1" w:styleId="7D2259AE22314BDEA30F13FB73051058">
    <w:name w:val="7D2259AE22314BDEA30F13FB73051058"/>
    <w:rsid w:val="00EE75BC"/>
    <w:rPr>
      <w:rFonts w:eastAsiaTheme="minorHAnsi"/>
      <w:lang w:eastAsia="en-US"/>
    </w:rPr>
  </w:style>
  <w:style w:type="paragraph" w:customStyle="1" w:styleId="D5B4F4D935D7482B969329BF55722FD96">
    <w:name w:val="D5B4F4D935D7482B969329BF55722FD9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4">
    <w:name w:val="26393318F835425EB54B62CD17E95B8C4"/>
    <w:rsid w:val="00EE75BC"/>
    <w:rPr>
      <w:rFonts w:eastAsiaTheme="minorHAnsi"/>
      <w:lang w:eastAsia="en-US"/>
    </w:rPr>
  </w:style>
  <w:style w:type="paragraph" w:customStyle="1" w:styleId="E760A78C3C554E71A5DFDC62DB4D1BC33">
    <w:name w:val="E760A78C3C554E71A5DFDC62DB4D1BC33"/>
    <w:rsid w:val="00EE75BC"/>
    <w:rPr>
      <w:rFonts w:eastAsiaTheme="minorHAnsi"/>
      <w:lang w:eastAsia="en-US"/>
    </w:rPr>
  </w:style>
  <w:style w:type="paragraph" w:customStyle="1" w:styleId="48464672B456457F9E8BB2777C1233102">
    <w:name w:val="48464672B456457F9E8BB2777C123310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">
    <w:name w:val="AC19F6A178E34B998BD432CAF2E8C145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B5CF12E302A24C2AA26919922554487015">
    <w:name w:val="B5CF12E302A24C2AA26919922554487015"/>
    <w:rsid w:val="00EE75BC"/>
    <w:rPr>
      <w:rFonts w:eastAsiaTheme="minorHAnsi"/>
      <w:lang w:eastAsia="en-US"/>
    </w:rPr>
  </w:style>
  <w:style w:type="paragraph" w:customStyle="1" w:styleId="FE557CB6504A4C4294BF7FEF6EE16BDC13">
    <w:name w:val="FE557CB6504A4C4294BF7FEF6EE16BDC13"/>
    <w:rsid w:val="00EE75BC"/>
    <w:rPr>
      <w:rFonts w:eastAsiaTheme="minorHAnsi"/>
      <w:lang w:eastAsia="en-US"/>
    </w:rPr>
  </w:style>
  <w:style w:type="paragraph" w:customStyle="1" w:styleId="2A07A38555714A58919B30CE5F83D9A510">
    <w:name w:val="2A07A38555714A58919B30CE5F83D9A510"/>
    <w:rsid w:val="00EE75BC"/>
    <w:rPr>
      <w:rFonts w:eastAsiaTheme="minorHAnsi"/>
      <w:lang w:eastAsia="en-US"/>
    </w:rPr>
  </w:style>
  <w:style w:type="paragraph" w:customStyle="1" w:styleId="CF7363DA935D4BFF986FEBC04653F1799">
    <w:name w:val="CF7363DA935D4BFF986FEBC04653F1799"/>
    <w:rsid w:val="00EE75BC"/>
    <w:rPr>
      <w:rFonts w:eastAsiaTheme="minorHAnsi"/>
      <w:lang w:eastAsia="en-US"/>
    </w:rPr>
  </w:style>
  <w:style w:type="paragraph" w:customStyle="1" w:styleId="7D2259AE22314BDEA30F13FB730510581">
    <w:name w:val="7D2259AE22314BDEA30F13FB730510581"/>
    <w:rsid w:val="00EE75BC"/>
    <w:rPr>
      <w:rFonts w:eastAsiaTheme="minorHAnsi"/>
      <w:lang w:eastAsia="en-US"/>
    </w:rPr>
  </w:style>
  <w:style w:type="paragraph" w:customStyle="1" w:styleId="D5B4F4D935D7482B969329BF55722FD97">
    <w:name w:val="D5B4F4D935D7482B969329BF55722FD9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5">
    <w:name w:val="26393318F835425EB54B62CD17E95B8C5"/>
    <w:rsid w:val="00EE75BC"/>
    <w:rPr>
      <w:rFonts w:eastAsiaTheme="minorHAnsi"/>
      <w:lang w:eastAsia="en-US"/>
    </w:rPr>
  </w:style>
  <w:style w:type="paragraph" w:customStyle="1" w:styleId="E760A78C3C554E71A5DFDC62DB4D1BC34">
    <w:name w:val="E760A78C3C554E71A5DFDC62DB4D1BC34"/>
    <w:rsid w:val="00EE75BC"/>
    <w:rPr>
      <w:rFonts w:eastAsiaTheme="minorHAnsi"/>
      <w:lang w:eastAsia="en-US"/>
    </w:rPr>
  </w:style>
  <w:style w:type="paragraph" w:customStyle="1" w:styleId="48464672B456457F9E8BB2777C1233103">
    <w:name w:val="48464672B456457F9E8BB2777C123310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">
    <w:name w:val="AC19F6A178E34B998BD432CAF2E8C145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66D74017B53349DD98906DEF27CCFE26">
    <w:name w:val="66D74017B53349DD98906DEF27CCFE26"/>
    <w:rsid w:val="00EE75BC"/>
    <w:rPr>
      <w:rFonts w:eastAsiaTheme="minorHAnsi"/>
      <w:lang w:eastAsia="en-US"/>
    </w:rPr>
  </w:style>
  <w:style w:type="paragraph" w:customStyle="1" w:styleId="B5CF12E302A24C2AA26919922554487016">
    <w:name w:val="B5CF12E302A24C2AA26919922554487016"/>
    <w:rsid w:val="00EE75BC"/>
    <w:rPr>
      <w:rFonts w:eastAsiaTheme="minorHAnsi"/>
      <w:lang w:eastAsia="en-US"/>
    </w:rPr>
  </w:style>
  <w:style w:type="paragraph" w:customStyle="1" w:styleId="FE557CB6504A4C4294BF7FEF6EE16BDC14">
    <w:name w:val="FE557CB6504A4C4294BF7FEF6EE16BDC14"/>
    <w:rsid w:val="00EE75BC"/>
    <w:rPr>
      <w:rFonts w:eastAsiaTheme="minorHAnsi"/>
      <w:lang w:eastAsia="en-US"/>
    </w:rPr>
  </w:style>
  <w:style w:type="paragraph" w:customStyle="1" w:styleId="2A07A38555714A58919B30CE5F83D9A511">
    <w:name w:val="2A07A38555714A58919B30CE5F83D9A511"/>
    <w:rsid w:val="00EE75BC"/>
    <w:rPr>
      <w:rFonts w:eastAsiaTheme="minorHAnsi"/>
      <w:lang w:eastAsia="en-US"/>
    </w:rPr>
  </w:style>
  <w:style w:type="paragraph" w:customStyle="1" w:styleId="CF7363DA935D4BFF986FEBC04653F17910">
    <w:name w:val="CF7363DA935D4BFF986FEBC04653F17910"/>
    <w:rsid w:val="00EE75BC"/>
    <w:rPr>
      <w:rFonts w:eastAsiaTheme="minorHAnsi"/>
      <w:lang w:eastAsia="en-US"/>
    </w:rPr>
  </w:style>
  <w:style w:type="paragraph" w:customStyle="1" w:styleId="7D2259AE22314BDEA30F13FB730510582">
    <w:name w:val="7D2259AE22314BDEA30F13FB730510582"/>
    <w:rsid w:val="00EE75BC"/>
    <w:rPr>
      <w:rFonts w:eastAsiaTheme="minorHAnsi"/>
      <w:lang w:eastAsia="en-US"/>
    </w:rPr>
  </w:style>
  <w:style w:type="paragraph" w:customStyle="1" w:styleId="D5B4F4D935D7482B969329BF55722FD98">
    <w:name w:val="D5B4F4D935D7482B969329BF55722FD9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6">
    <w:name w:val="26393318F835425EB54B62CD17E95B8C6"/>
    <w:rsid w:val="00EE75BC"/>
    <w:rPr>
      <w:rFonts w:eastAsiaTheme="minorHAnsi"/>
      <w:lang w:eastAsia="en-US"/>
    </w:rPr>
  </w:style>
  <w:style w:type="paragraph" w:customStyle="1" w:styleId="E760A78C3C554E71A5DFDC62DB4D1BC35">
    <w:name w:val="E760A78C3C554E71A5DFDC62DB4D1BC35"/>
    <w:rsid w:val="00EE75BC"/>
    <w:rPr>
      <w:rFonts w:eastAsiaTheme="minorHAnsi"/>
      <w:lang w:eastAsia="en-US"/>
    </w:rPr>
  </w:style>
  <w:style w:type="paragraph" w:customStyle="1" w:styleId="48464672B456457F9E8BB2777C1233104">
    <w:name w:val="48464672B456457F9E8BB2777C123310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3">
    <w:name w:val="AC19F6A178E34B998BD432CAF2E8C145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3">
    <w:name w:val="7D2259AE22314BDEA30F13FB730510583"/>
    <w:rsid w:val="00EE75BC"/>
    <w:rPr>
      <w:rFonts w:eastAsiaTheme="minorHAnsi"/>
      <w:lang w:eastAsia="en-US"/>
    </w:rPr>
  </w:style>
  <w:style w:type="paragraph" w:customStyle="1" w:styleId="D5B4F4D935D7482B969329BF55722FD99">
    <w:name w:val="D5B4F4D935D7482B969329BF55722FD9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7">
    <w:name w:val="26393318F835425EB54B62CD17E95B8C7"/>
    <w:rsid w:val="00EE75BC"/>
    <w:rPr>
      <w:rFonts w:eastAsiaTheme="minorHAnsi"/>
      <w:lang w:eastAsia="en-US"/>
    </w:rPr>
  </w:style>
  <w:style w:type="paragraph" w:customStyle="1" w:styleId="E760A78C3C554E71A5DFDC62DB4D1BC36">
    <w:name w:val="E760A78C3C554E71A5DFDC62DB4D1BC36"/>
    <w:rsid w:val="00EE75BC"/>
    <w:rPr>
      <w:rFonts w:eastAsiaTheme="minorHAnsi"/>
      <w:lang w:eastAsia="en-US"/>
    </w:rPr>
  </w:style>
  <w:style w:type="paragraph" w:customStyle="1" w:styleId="48464672B456457F9E8BB2777C1233105">
    <w:name w:val="48464672B456457F9E8BB2777C123310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4">
    <w:name w:val="AC19F6A178E34B998BD432CAF2E8C145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4">
    <w:name w:val="7D2259AE22314BDEA30F13FB730510584"/>
    <w:rsid w:val="00EE75BC"/>
    <w:rPr>
      <w:rFonts w:eastAsiaTheme="minorHAnsi"/>
      <w:lang w:eastAsia="en-US"/>
    </w:rPr>
  </w:style>
  <w:style w:type="paragraph" w:customStyle="1" w:styleId="D5B4F4D935D7482B969329BF55722FD910">
    <w:name w:val="D5B4F4D935D7482B969329BF55722FD9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8">
    <w:name w:val="26393318F835425EB54B62CD17E95B8C8"/>
    <w:rsid w:val="00EE75BC"/>
    <w:rPr>
      <w:rFonts w:eastAsiaTheme="minorHAnsi"/>
      <w:lang w:eastAsia="en-US"/>
    </w:rPr>
  </w:style>
  <w:style w:type="paragraph" w:customStyle="1" w:styleId="E760A78C3C554E71A5DFDC62DB4D1BC37">
    <w:name w:val="E760A78C3C554E71A5DFDC62DB4D1BC37"/>
    <w:rsid w:val="00EE75BC"/>
    <w:rPr>
      <w:rFonts w:eastAsiaTheme="minorHAnsi"/>
      <w:lang w:eastAsia="en-US"/>
    </w:rPr>
  </w:style>
  <w:style w:type="paragraph" w:customStyle="1" w:styleId="48464672B456457F9E8BB2777C1233106">
    <w:name w:val="48464672B456457F9E8BB2777C123310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5">
    <w:name w:val="AC19F6A178E34B998BD432CAF2E8C145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5">
    <w:name w:val="7D2259AE22314BDEA30F13FB730510585"/>
    <w:rsid w:val="00EE75BC"/>
    <w:rPr>
      <w:rFonts w:eastAsiaTheme="minorHAnsi"/>
      <w:lang w:eastAsia="en-US"/>
    </w:rPr>
  </w:style>
  <w:style w:type="paragraph" w:customStyle="1" w:styleId="D5B4F4D935D7482B969329BF55722FD911">
    <w:name w:val="D5B4F4D935D7482B969329BF55722FD9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9">
    <w:name w:val="26393318F835425EB54B62CD17E95B8C9"/>
    <w:rsid w:val="00EE75BC"/>
    <w:rPr>
      <w:rFonts w:eastAsiaTheme="minorHAnsi"/>
      <w:lang w:eastAsia="en-US"/>
    </w:rPr>
  </w:style>
  <w:style w:type="paragraph" w:customStyle="1" w:styleId="E760A78C3C554E71A5DFDC62DB4D1BC38">
    <w:name w:val="E760A78C3C554E71A5DFDC62DB4D1BC38"/>
    <w:rsid w:val="00EE75BC"/>
    <w:rPr>
      <w:rFonts w:eastAsiaTheme="minorHAnsi"/>
      <w:lang w:eastAsia="en-US"/>
    </w:rPr>
  </w:style>
  <w:style w:type="paragraph" w:customStyle="1" w:styleId="48464672B456457F9E8BB2777C1233107">
    <w:name w:val="48464672B456457F9E8BB2777C123310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6">
    <w:name w:val="AC19F6A178E34B998BD432CAF2E8C145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6">
    <w:name w:val="7D2259AE22314BDEA30F13FB730510586"/>
    <w:rsid w:val="00EE75BC"/>
    <w:rPr>
      <w:rFonts w:eastAsiaTheme="minorHAnsi"/>
      <w:lang w:eastAsia="en-US"/>
    </w:rPr>
  </w:style>
  <w:style w:type="paragraph" w:customStyle="1" w:styleId="D5B4F4D935D7482B969329BF55722FD912">
    <w:name w:val="D5B4F4D935D7482B969329BF55722FD9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0">
    <w:name w:val="26393318F835425EB54B62CD17E95B8C10"/>
    <w:rsid w:val="00EE75BC"/>
    <w:rPr>
      <w:rFonts w:eastAsiaTheme="minorHAnsi"/>
      <w:lang w:eastAsia="en-US"/>
    </w:rPr>
  </w:style>
  <w:style w:type="paragraph" w:customStyle="1" w:styleId="E760A78C3C554E71A5DFDC62DB4D1BC39">
    <w:name w:val="E760A78C3C554E71A5DFDC62DB4D1BC39"/>
    <w:rsid w:val="00EE75BC"/>
    <w:rPr>
      <w:rFonts w:eastAsiaTheme="minorHAnsi"/>
      <w:lang w:eastAsia="en-US"/>
    </w:rPr>
  </w:style>
  <w:style w:type="paragraph" w:customStyle="1" w:styleId="48464672B456457F9E8BB2777C1233108">
    <w:name w:val="48464672B456457F9E8BB2777C123310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7">
    <w:name w:val="AC19F6A178E34B998BD432CAF2E8C145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7">
    <w:name w:val="7D2259AE22314BDEA30F13FB730510587"/>
    <w:rsid w:val="00EE75BC"/>
    <w:rPr>
      <w:rFonts w:eastAsiaTheme="minorHAnsi"/>
      <w:lang w:eastAsia="en-US"/>
    </w:rPr>
  </w:style>
  <w:style w:type="paragraph" w:customStyle="1" w:styleId="D5B4F4D935D7482B969329BF55722FD913">
    <w:name w:val="D5B4F4D935D7482B969329BF55722FD9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1">
    <w:name w:val="26393318F835425EB54B62CD17E95B8C11"/>
    <w:rsid w:val="00EE75BC"/>
    <w:rPr>
      <w:rFonts w:eastAsiaTheme="minorHAnsi"/>
      <w:lang w:eastAsia="en-US"/>
    </w:rPr>
  </w:style>
  <w:style w:type="paragraph" w:customStyle="1" w:styleId="E760A78C3C554E71A5DFDC62DB4D1BC310">
    <w:name w:val="E760A78C3C554E71A5DFDC62DB4D1BC310"/>
    <w:rsid w:val="00EE75BC"/>
    <w:rPr>
      <w:rFonts w:eastAsiaTheme="minorHAnsi"/>
      <w:lang w:eastAsia="en-US"/>
    </w:rPr>
  </w:style>
  <w:style w:type="paragraph" w:customStyle="1" w:styleId="48464672B456457F9E8BB2777C1233109">
    <w:name w:val="48464672B456457F9E8BB2777C123310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8">
    <w:name w:val="AC19F6A178E34B998BD432CAF2E8C145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8">
    <w:name w:val="7D2259AE22314BDEA30F13FB730510588"/>
    <w:rsid w:val="00EE75BC"/>
    <w:rPr>
      <w:rFonts w:eastAsiaTheme="minorHAnsi"/>
      <w:lang w:eastAsia="en-US"/>
    </w:rPr>
  </w:style>
  <w:style w:type="paragraph" w:customStyle="1" w:styleId="D5B4F4D935D7482B969329BF55722FD914">
    <w:name w:val="D5B4F4D935D7482B969329BF55722FD9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2">
    <w:name w:val="26393318F835425EB54B62CD17E95B8C12"/>
    <w:rsid w:val="00EE75BC"/>
    <w:rPr>
      <w:rFonts w:eastAsiaTheme="minorHAnsi"/>
      <w:lang w:eastAsia="en-US"/>
    </w:rPr>
  </w:style>
  <w:style w:type="paragraph" w:customStyle="1" w:styleId="E760A78C3C554E71A5DFDC62DB4D1BC311">
    <w:name w:val="E760A78C3C554E71A5DFDC62DB4D1BC311"/>
    <w:rsid w:val="00EE75BC"/>
    <w:rPr>
      <w:rFonts w:eastAsiaTheme="minorHAnsi"/>
      <w:lang w:eastAsia="en-US"/>
    </w:rPr>
  </w:style>
  <w:style w:type="paragraph" w:customStyle="1" w:styleId="48464672B456457F9E8BB2777C12331010">
    <w:name w:val="48464672B456457F9E8BB2777C123310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9">
    <w:name w:val="AC19F6A178E34B998BD432CAF2E8C145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9">
    <w:name w:val="7D2259AE22314BDEA30F13FB730510589"/>
    <w:rsid w:val="00EE75BC"/>
    <w:rPr>
      <w:rFonts w:eastAsiaTheme="minorHAnsi"/>
      <w:lang w:eastAsia="en-US"/>
    </w:rPr>
  </w:style>
  <w:style w:type="paragraph" w:customStyle="1" w:styleId="D5B4F4D935D7482B969329BF55722FD915">
    <w:name w:val="D5B4F4D935D7482B969329BF55722FD9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3">
    <w:name w:val="26393318F835425EB54B62CD17E95B8C13"/>
    <w:rsid w:val="00EE75BC"/>
    <w:rPr>
      <w:rFonts w:eastAsiaTheme="minorHAnsi"/>
      <w:lang w:eastAsia="en-US"/>
    </w:rPr>
  </w:style>
  <w:style w:type="paragraph" w:customStyle="1" w:styleId="E760A78C3C554E71A5DFDC62DB4D1BC312">
    <w:name w:val="E760A78C3C554E71A5DFDC62DB4D1BC312"/>
    <w:rsid w:val="00EE75BC"/>
    <w:rPr>
      <w:rFonts w:eastAsiaTheme="minorHAnsi"/>
      <w:lang w:eastAsia="en-US"/>
    </w:rPr>
  </w:style>
  <w:style w:type="paragraph" w:customStyle="1" w:styleId="48464672B456457F9E8BB2777C12331011">
    <w:name w:val="48464672B456457F9E8BB2777C123310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0">
    <w:name w:val="AC19F6A178E34B998BD432CAF2E8C1451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0">
    <w:name w:val="7D2259AE22314BDEA30F13FB7305105810"/>
    <w:rsid w:val="00EE75BC"/>
    <w:rPr>
      <w:rFonts w:eastAsiaTheme="minorHAnsi"/>
      <w:lang w:eastAsia="en-US"/>
    </w:rPr>
  </w:style>
  <w:style w:type="paragraph" w:customStyle="1" w:styleId="D5B4F4D935D7482B969329BF55722FD916">
    <w:name w:val="D5B4F4D935D7482B969329BF55722FD9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4">
    <w:name w:val="26393318F835425EB54B62CD17E95B8C14"/>
    <w:rsid w:val="00EE75BC"/>
    <w:rPr>
      <w:rFonts w:eastAsiaTheme="minorHAnsi"/>
      <w:lang w:eastAsia="en-US"/>
    </w:rPr>
  </w:style>
  <w:style w:type="paragraph" w:customStyle="1" w:styleId="E760A78C3C554E71A5DFDC62DB4D1BC313">
    <w:name w:val="E760A78C3C554E71A5DFDC62DB4D1BC313"/>
    <w:rsid w:val="00EE75BC"/>
    <w:rPr>
      <w:rFonts w:eastAsiaTheme="minorHAnsi"/>
      <w:lang w:eastAsia="en-US"/>
    </w:rPr>
  </w:style>
  <w:style w:type="paragraph" w:customStyle="1" w:styleId="48464672B456457F9E8BB2777C12331012">
    <w:name w:val="48464672B456457F9E8BB2777C123310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1">
    <w:name w:val="AC19F6A178E34B998BD432CAF2E8C1451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1">
    <w:name w:val="7D2259AE22314BDEA30F13FB7305105811"/>
    <w:rsid w:val="00EE75BC"/>
    <w:rPr>
      <w:rFonts w:eastAsiaTheme="minorHAnsi"/>
      <w:lang w:eastAsia="en-US"/>
    </w:rPr>
  </w:style>
  <w:style w:type="paragraph" w:customStyle="1" w:styleId="D5B4F4D935D7482B969329BF55722FD917">
    <w:name w:val="D5B4F4D935D7482B969329BF55722FD9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5">
    <w:name w:val="26393318F835425EB54B62CD17E95B8C15"/>
    <w:rsid w:val="00EE75BC"/>
    <w:rPr>
      <w:rFonts w:eastAsiaTheme="minorHAnsi"/>
      <w:lang w:eastAsia="en-US"/>
    </w:rPr>
  </w:style>
  <w:style w:type="paragraph" w:customStyle="1" w:styleId="E760A78C3C554E71A5DFDC62DB4D1BC314">
    <w:name w:val="E760A78C3C554E71A5DFDC62DB4D1BC314"/>
    <w:rsid w:val="00EE75BC"/>
    <w:rPr>
      <w:rFonts w:eastAsiaTheme="minorHAnsi"/>
      <w:lang w:eastAsia="en-US"/>
    </w:rPr>
  </w:style>
  <w:style w:type="paragraph" w:customStyle="1" w:styleId="48464672B456457F9E8BB2777C12331013">
    <w:name w:val="48464672B456457F9E8BB2777C123310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2">
    <w:name w:val="AC19F6A178E34B998BD432CAF2E8C1451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66D74017B53349DD98906DEF27CCFE261">
    <w:name w:val="66D74017B53349DD98906DEF27CCFE261"/>
    <w:rsid w:val="00EE75BC"/>
    <w:rPr>
      <w:rFonts w:eastAsiaTheme="minorHAnsi"/>
      <w:lang w:eastAsia="en-US"/>
    </w:rPr>
  </w:style>
  <w:style w:type="paragraph" w:customStyle="1" w:styleId="46BCB001E34F42588D49C41290708D56">
    <w:name w:val="46BCB001E34F42588D49C41290708D56"/>
    <w:rsid w:val="00EE75BC"/>
    <w:rPr>
      <w:rFonts w:eastAsiaTheme="minorHAnsi"/>
      <w:lang w:eastAsia="en-US"/>
    </w:rPr>
  </w:style>
  <w:style w:type="paragraph" w:customStyle="1" w:styleId="B5CF12E302A24C2AA26919922554487017">
    <w:name w:val="B5CF12E302A24C2AA26919922554487017"/>
    <w:rsid w:val="00EE75BC"/>
    <w:rPr>
      <w:rFonts w:eastAsiaTheme="minorHAnsi"/>
      <w:lang w:eastAsia="en-US"/>
    </w:rPr>
  </w:style>
  <w:style w:type="paragraph" w:customStyle="1" w:styleId="FE557CB6504A4C4294BF7FEF6EE16BDC15">
    <w:name w:val="FE557CB6504A4C4294BF7FEF6EE16BDC15"/>
    <w:rsid w:val="00EE75BC"/>
    <w:rPr>
      <w:rFonts w:eastAsiaTheme="minorHAnsi"/>
      <w:lang w:eastAsia="en-US"/>
    </w:rPr>
  </w:style>
  <w:style w:type="paragraph" w:customStyle="1" w:styleId="2A07A38555714A58919B30CE5F83D9A512">
    <w:name w:val="2A07A38555714A58919B30CE5F83D9A512"/>
    <w:rsid w:val="00EE75BC"/>
    <w:rPr>
      <w:rFonts w:eastAsiaTheme="minorHAnsi"/>
      <w:lang w:eastAsia="en-US"/>
    </w:rPr>
  </w:style>
  <w:style w:type="paragraph" w:customStyle="1" w:styleId="CF7363DA935D4BFF986FEBC04653F17911">
    <w:name w:val="CF7363DA935D4BFF986FEBC04653F17911"/>
    <w:rsid w:val="00EE75BC"/>
    <w:rPr>
      <w:rFonts w:eastAsiaTheme="minorHAnsi"/>
      <w:lang w:eastAsia="en-US"/>
    </w:rPr>
  </w:style>
  <w:style w:type="paragraph" w:customStyle="1" w:styleId="7D2259AE22314BDEA30F13FB7305105812">
    <w:name w:val="7D2259AE22314BDEA30F13FB7305105812"/>
    <w:rsid w:val="00EE75BC"/>
    <w:rPr>
      <w:rFonts w:eastAsiaTheme="minorHAnsi"/>
      <w:lang w:eastAsia="en-US"/>
    </w:rPr>
  </w:style>
  <w:style w:type="paragraph" w:customStyle="1" w:styleId="D5B4F4D935D7482B969329BF55722FD918">
    <w:name w:val="D5B4F4D935D7482B969329BF55722FD9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6">
    <w:name w:val="26393318F835425EB54B62CD17E95B8C16"/>
    <w:rsid w:val="00EE75BC"/>
    <w:rPr>
      <w:rFonts w:eastAsiaTheme="minorHAnsi"/>
      <w:lang w:eastAsia="en-US"/>
    </w:rPr>
  </w:style>
  <w:style w:type="paragraph" w:customStyle="1" w:styleId="E760A78C3C554E71A5DFDC62DB4D1BC315">
    <w:name w:val="E760A78C3C554E71A5DFDC62DB4D1BC315"/>
    <w:rsid w:val="00EE75BC"/>
    <w:rPr>
      <w:rFonts w:eastAsiaTheme="minorHAnsi"/>
      <w:lang w:eastAsia="en-US"/>
    </w:rPr>
  </w:style>
  <w:style w:type="paragraph" w:customStyle="1" w:styleId="48464672B456457F9E8BB2777C12331014">
    <w:name w:val="48464672B456457F9E8BB2777C123310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3">
    <w:name w:val="AC19F6A178E34B998BD432CAF2E8C1451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">
    <w:name w:val="F2E2F69C0A824359AB34AED686F22567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2">
    <w:name w:val="66D74017B53349DD98906DEF27CCFE262"/>
    <w:rsid w:val="00EE75BC"/>
    <w:rPr>
      <w:rFonts w:eastAsiaTheme="minorHAnsi"/>
      <w:lang w:eastAsia="en-US"/>
    </w:rPr>
  </w:style>
  <w:style w:type="paragraph" w:customStyle="1" w:styleId="46BCB001E34F42588D49C41290708D561">
    <w:name w:val="46BCB001E34F42588D49C41290708D561"/>
    <w:rsid w:val="00EE75BC"/>
    <w:rPr>
      <w:rFonts w:eastAsiaTheme="minorHAnsi"/>
      <w:lang w:eastAsia="en-US"/>
    </w:rPr>
  </w:style>
  <w:style w:type="paragraph" w:customStyle="1" w:styleId="B5CF12E302A24C2AA26919922554487018">
    <w:name w:val="B5CF12E302A24C2AA26919922554487018"/>
    <w:rsid w:val="00EE75BC"/>
    <w:rPr>
      <w:rFonts w:eastAsiaTheme="minorHAnsi"/>
      <w:lang w:eastAsia="en-US"/>
    </w:rPr>
  </w:style>
  <w:style w:type="paragraph" w:customStyle="1" w:styleId="FE557CB6504A4C4294BF7FEF6EE16BDC16">
    <w:name w:val="FE557CB6504A4C4294BF7FEF6EE16BDC16"/>
    <w:rsid w:val="00EE75BC"/>
    <w:rPr>
      <w:rFonts w:eastAsiaTheme="minorHAnsi"/>
      <w:lang w:eastAsia="en-US"/>
    </w:rPr>
  </w:style>
  <w:style w:type="paragraph" w:customStyle="1" w:styleId="2A07A38555714A58919B30CE5F83D9A513">
    <w:name w:val="2A07A38555714A58919B30CE5F83D9A513"/>
    <w:rsid w:val="00EE75BC"/>
    <w:rPr>
      <w:rFonts w:eastAsiaTheme="minorHAnsi"/>
      <w:lang w:eastAsia="en-US"/>
    </w:rPr>
  </w:style>
  <w:style w:type="paragraph" w:customStyle="1" w:styleId="CF7363DA935D4BFF986FEBC04653F17912">
    <w:name w:val="CF7363DA935D4BFF986FEBC04653F17912"/>
    <w:rsid w:val="00EE75BC"/>
    <w:rPr>
      <w:rFonts w:eastAsiaTheme="minorHAnsi"/>
      <w:lang w:eastAsia="en-US"/>
    </w:rPr>
  </w:style>
  <w:style w:type="paragraph" w:customStyle="1" w:styleId="7D2259AE22314BDEA30F13FB7305105813">
    <w:name w:val="7D2259AE22314BDEA30F13FB7305105813"/>
    <w:rsid w:val="00EE75BC"/>
    <w:rPr>
      <w:rFonts w:eastAsiaTheme="minorHAnsi"/>
      <w:lang w:eastAsia="en-US"/>
    </w:rPr>
  </w:style>
  <w:style w:type="paragraph" w:customStyle="1" w:styleId="D5B4F4D935D7482B969329BF55722FD919">
    <w:name w:val="D5B4F4D935D7482B969329BF55722FD9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7">
    <w:name w:val="26393318F835425EB54B62CD17E95B8C17"/>
    <w:rsid w:val="00EE75BC"/>
    <w:rPr>
      <w:rFonts w:eastAsiaTheme="minorHAnsi"/>
      <w:lang w:eastAsia="en-US"/>
    </w:rPr>
  </w:style>
  <w:style w:type="paragraph" w:customStyle="1" w:styleId="E760A78C3C554E71A5DFDC62DB4D1BC316">
    <w:name w:val="E760A78C3C554E71A5DFDC62DB4D1BC316"/>
    <w:rsid w:val="00EE75BC"/>
    <w:rPr>
      <w:rFonts w:eastAsiaTheme="minorHAnsi"/>
      <w:lang w:eastAsia="en-US"/>
    </w:rPr>
  </w:style>
  <w:style w:type="paragraph" w:customStyle="1" w:styleId="48464672B456457F9E8BB2777C12331015">
    <w:name w:val="48464672B456457F9E8BB2777C123310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4">
    <w:name w:val="AC19F6A178E34B998BD432CAF2E8C1451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">
    <w:name w:val="F2E2F69C0A824359AB34AED686F225671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3">
    <w:name w:val="66D74017B53349DD98906DEF27CCFE263"/>
    <w:rsid w:val="00EE75BC"/>
    <w:rPr>
      <w:rFonts w:eastAsiaTheme="minorHAnsi"/>
      <w:lang w:eastAsia="en-US"/>
    </w:rPr>
  </w:style>
  <w:style w:type="paragraph" w:customStyle="1" w:styleId="46BCB001E34F42588D49C41290708D562">
    <w:name w:val="46BCB001E34F42588D49C41290708D562"/>
    <w:rsid w:val="00EE75BC"/>
    <w:rPr>
      <w:rFonts w:eastAsiaTheme="minorHAnsi"/>
      <w:lang w:eastAsia="en-US"/>
    </w:rPr>
  </w:style>
  <w:style w:type="paragraph" w:customStyle="1" w:styleId="B5CF12E302A24C2AA26919922554487019">
    <w:name w:val="B5CF12E302A24C2AA26919922554487019"/>
    <w:rsid w:val="00EE75BC"/>
    <w:rPr>
      <w:rFonts w:eastAsiaTheme="minorHAnsi"/>
      <w:lang w:eastAsia="en-US"/>
    </w:rPr>
  </w:style>
  <w:style w:type="paragraph" w:customStyle="1" w:styleId="FE557CB6504A4C4294BF7FEF6EE16BDC17">
    <w:name w:val="FE557CB6504A4C4294BF7FEF6EE16BDC17"/>
    <w:rsid w:val="00EE75BC"/>
    <w:rPr>
      <w:rFonts w:eastAsiaTheme="minorHAnsi"/>
      <w:lang w:eastAsia="en-US"/>
    </w:rPr>
  </w:style>
  <w:style w:type="paragraph" w:customStyle="1" w:styleId="2A07A38555714A58919B30CE5F83D9A514">
    <w:name w:val="2A07A38555714A58919B30CE5F83D9A514"/>
    <w:rsid w:val="00EE75BC"/>
    <w:rPr>
      <w:rFonts w:eastAsiaTheme="minorHAnsi"/>
      <w:lang w:eastAsia="en-US"/>
    </w:rPr>
  </w:style>
  <w:style w:type="paragraph" w:customStyle="1" w:styleId="CF7363DA935D4BFF986FEBC04653F17913">
    <w:name w:val="CF7363DA935D4BFF986FEBC04653F17913"/>
    <w:rsid w:val="00EE75BC"/>
    <w:rPr>
      <w:rFonts w:eastAsiaTheme="minorHAnsi"/>
      <w:lang w:eastAsia="en-US"/>
    </w:rPr>
  </w:style>
  <w:style w:type="paragraph" w:customStyle="1" w:styleId="7D2259AE22314BDEA30F13FB7305105814">
    <w:name w:val="7D2259AE22314BDEA30F13FB7305105814"/>
    <w:rsid w:val="00EE75BC"/>
    <w:rPr>
      <w:rFonts w:eastAsiaTheme="minorHAnsi"/>
      <w:lang w:eastAsia="en-US"/>
    </w:rPr>
  </w:style>
  <w:style w:type="paragraph" w:customStyle="1" w:styleId="D5B4F4D935D7482B969329BF55722FD920">
    <w:name w:val="D5B4F4D935D7482B969329BF55722FD9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8">
    <w:name w:val="26393318F835425EB54B62CD17E95B8C18"/>
    <w:rsid w:val="00EE75BC"/>
    <w:rPr>
      <w:rFonts w:eastAsiaTheme="minorHAnsi"/>
      <w:lang w:eastAsia="en-US"/>
    </w:rPr>
  </w:style>
  <w:style w:type="paragraph" w:customStyle="1" w:styleId="E760A78C3C554E71A5DFDC62DB4D1BC317">
    <w:name w:val="E760A78C3C554E71A5DFDC62DB4D1BC317"/>
    <w:rsid w:val="00EE75BC"/>
    <w:rPr>
      <w:rFonts w:eastAsiaTheme="minorHAnsi"/>
      <w:lang w:eastAsia="en-US"/>
    </w:rPr>
  </w:style>
  <w:style w:type="paragraph" w:customStyle="1" w:styleId="48464672B456457F9E8BB2777C12331016">
    <w:name w:val="48464672B456457F9E8BB2777C123310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5">
    <w:name w:val="AC19F6A178E34B998BD432CAF2E8C1451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2">
    <w:name w:val="F2E2F69C0A824359AB34AED686F225672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4">
    <w:name w:val="66D74017B53349DD98906DEF27CCFE264"/>
    <w:rsid w:val="00EE75BC"/>
    <w:rPr>
      <w:rFonts w:eastAsiaTheme="minorHAnsi"/>
      <w:lang w:eastAsia="en-US"/>
    </w:rPr>
  </w:style>
  <w:style w:type="paragraph" w:customStyle="1" w:styleId="46BCB001E34F42588D49C41290708D563">
    <w:name w:val="46BCB001E34F42588D49C41290708D563"/>
    <w:rsid w:val="00EE75BC"/>
    <w:rPr>
      <w:rFonts w:eastAsiaTheme="minorHAnsi"/>
      <w:lang w:eastAsia="en-US"/>
    </w:rPr>
  </w:style>
  <w:style w:type="paragraph" w:customStyle="1" w:styleId="B5CF12E302A24C2AA26919922554487020">
    <w:name w:val="B5CF12E302A24C2AA26919922554487020"/>
    <w:rsid w:val="00EE75BC"/>
    <w:rPr>
      <w:rFonts w:eastAsiaTheme="minorHAnsi"/>
      <w:lang w:eastAsia="en-US"/>
    </w:rPr>
  </w:style>
  <w:style w:type="paragraph" w:customStyle="1" w:styleId="FE557CB6504A4C4294BF7FEF6EE16BDC18">
    <w:name w:val="FE557CB6504A4C4294BF7FEF6EE16BDC18"/>
    <w:rsid w:val="00EE75BC"/>
    <w:rPr>
      <w:rFonts w:eastAsiaTheme="minorHAnsi"/>
      <w:lang w:eastAsia="en-US"/>
    </w:rPr>
  </w:style>
  <w:style w:type="paragraph" w:customStyle="1" w:styleId="2A07A38555714A58919B30CE5F83D9A515">
    <w:name w:val="2A07A38555714A58919B30CE5F83D9A515"/>
    <w:rsid w:val="00EE75BC"/>
    <w:rPr>
      <w:rFonts w:eastAsiaTheme="minorHAnsi"/>
      <w:lang w:eastAsia="en-US"/>
    </w:rPr>
  </w:style>
  <w:style w:type="paragraph" w:customStyle="1" w:styleId="CF7363DA935D4BFF986FEBC04653F17914">
    <w:name w:val="CF7363DA935D4BFF986FEBC04653F17914"/>
    <w:rsid w:val="00EE75BC"/>
    <w:rPr>
      <w:rFonts w:eastAsiaTheme="minorHAnsi"/>
      <w:lang w:eastAsia="en-US"/>
    </w:rPr>
  </w:style>
  <w:style w:type="paragraph" w:customStyle="1" w:styleId="7D2259AE22314BDEA30F13FB7305105815">
    <w:name w:val="7D2259AE22314BDEA30F13FB7305105815"/>
    <w:rsid w:val="00EE75BC"/>
    <w:rPr>
      <w:rFonts w:eastAsiaTheme="minorHAnsi"/>
      <w:lang w:eastAsia="en-US"/>
    </w:rPr>
  </w:style>
  <w:style w:type="paragraph" w:customStyle="1" w:styleId="D5B4F4D935D7482B969329BF55722FD921">
    <w:name w:val="D5B4F4D935D7482B969329BF55722FD9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19">
    <w:name w:val="26393318F835425EB54B62CD17E95B8C19"/>
    <w:rsid w:val="00EE75BC"/>
    <w:rPr>
      <w:rFonts w:eastAsiaTheme="minorHAnsi"/>
      <w:lang w:eastAsia="en-US"/>
    </w:rPr>
  </w:style>
  <w:style w:type="paragraph" w:customStyle="1" w:styleId="E760A78C3C554E71A5DFDC62DB4D1BC318">
    <w:name w:val="E760A78C3C554E71A5DFDC62DB4D1BC318"/>
    <w:rsid w:val="00EE75BC"/>
    <w:rPr>
      <w:rFonts w:eastAsiaTheme="minorHAnsi"/>
      <w:lang w:eastAsia="en-US"/>
    </w:rPr>
  </w:style>
  <w:style w:type="paragraph" w:customStyle="1" w:styleId="48464672B456457F9E8BB2777C12331017">
    <w:name w:val="48464672B456457F9E8BB2777C123310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6">
    <w:name w:val="AC19F6A178E34B998BD432CAF2E8C1451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3">
    <w:name w:val="F2E2F69C0A824359AB34AED686F225673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5">
    <w:name w:val="66D74017B53349DD98906DEF27CCFE265"/>
    <w:rsid w:val="00EE75BC"/>
    <w:rPr>
      <w:rFonts w:eastAsiaTheme="minorHAnsi"/>
      <w:lang w:eastAsia="en-US"/>
    </w:rPr>
  </w:style>
  <w:style w:type="paragraph" w:customStyle="1" w:styleId="46BCB001E34F42588D49C41290708D564">
    <w:name w:val="46BCB001E34F42588D49C41290708D564"/>
    <w:rsid w:val="00EE75BC"/>
    <w:rPr>
      <w:rFonts w:eastAsiaTheme="minorHAnsi"/>
      <w:lang w:eastAsia="en-US"/>
    </w:rPr>
  </w:style>
  <w:style w:type="paragraph" w:customStyle="1" w:styleId="B5CF12E302A24C2AA26919922554487021">
    <w:name w:val="B5CF12E302A24C2AA26919922554487021"/>
    <w:rsid w:val="00EE75BC"/>
    <w:rPr>
      <w:rFonts w:eastAsiaTheme="minorHAnsi"/>
      <w:lang w:eastAsia="en-US"/>
    </w:rPr>
  </w:style>
  <w:style w:type="paragraph" w:customStyle="1" w:styleId="FE557CB6504A4C4294BF7FEF6EE16BDC19">
    <w:name w:val="FE557CB6504A4C4294BF7FEF6EE16BDC19"/>
    <w:rsid w:val="00EE75BC"/>
    <w:rPr>
      <w:rFonts w:eastAsiaTheme="minorHAnsi"/>
      <w:lang w:eastAsia="en-US"/>
    </w:rPr>
  </w:style>
  <w:style w:type="paragraph" w:customStyle="1" w:styleId="2A07A38555714A58919B30CE5F83D9A516">
    <w:name w:val="2A07A38555714A58919B30CE5F83D9A516"/>
    <w:rsid w:val="00EE75BC"/>
    <w:rPr>
      <w:rFonts w:eastAsiaTheme="minorHAnsi"/>
      <w:lang w:eastAsia="en-US"/>
    </w:rPr>
  </w:style>
  <w:style w:type="paragraph" w:customStyle="1" w:styleId="CF7363DA935D4BFF986FEBC04653F17915">
    <w:name w:val="CF7363DA935D4BFF986FEBC04653F17915"/>
    <w:rsid w:val="00EE75BC"/>
    <w:rPr>
      <w:rFonts w:eastAsiaTheme="minorHAnsi"/>
      <w:lang w:eastAsia="en-US"/>
    </w:rPr>
  </w:style>
  <w:style w:type="paragraph" w:customStyle="1" w:styleId="7D2259AE22314BDEA30F13FB7305105816">
    <w:name w:val="7D2259AE22314BDEA30F13FB7305105816"/>
    <w:rsid w:val="00EE75BC"/>
    <w:rPr>
      <w:rFonts w:eastAsiaTheme="minorHAnsi"/>
      <w:lang w:eastAsia="en-US"/>
    </w:rPr>
  </w:style>
  <w:style w:type="paragraph" w:customStyle="1" w:styleId="D5B4F4D935D7482B969329BF55722FD922">
    <w:name w:val="D5B4F4D935D7482B969329BF55722FD9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0">
    <w:name w:val="26393318F835425EB54B62CD17E95B8C20"/>
    <w:rsid w:val="00EE75BC"/>
    <w:rPr>
      <w:rFonts w:eastAsiaTheme="minorHAnsi"/>
      <w:lang w:eastAsia="en-US"/>
    </w:rPr>
  </w:style>
  <w:style w:type="paragraph" w:customStyle="1" w:styleId="E760A78C3C554E71A5DFDC62DB4D1BC319">
    <w:name w:val="E760A78C3C554E71A5DFDC62DB4D1BC319"/>
    <w:rsid w:val="00EE75BC"/>
    <w:rPr>
      <w:rFonts w:eastAsiaTheme="minorHAnsi"/>
      <w:lang w:eastAsia="en-US"/>
    </w:rPr>
  </w:style>
  <w:style w:type="paragraph" w:customStyle="1" w:styleId="48464672B456457F9E8BB2777C12331018">
    <w:name w:val="48464672B456457F9E8BB2777C123310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7">
    <w:name w:val="AC19F6A178E34B998BD432CAF2E8C1451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7">
    <w:name w:val="7D2259AE22314BDEA30F13FB7305105817"/>
    <w:rsid w:val="00EE75BC"/>
    <w:rPr>
      <w:rFonts w:eastAsiaTheme="minorHAnsi"/>
      <w:lang w:eastAsia="en-US"/>
    </w:rPr>
  </w:style>
  <w:style w:type="paragraph" w:customStyle="1" w:styleId="D5B4F4D935D7482B969329BF55722FD923">
    <w:name w:val="D5B4F4D935D7482B969329BF55722FD9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1">
    <w:name w:val="26393318F835425EB54B62CD17E95B8C21"/>
    <w:rsid w:val="00EE75BC"/>
    <w:rPr>
      <w:rFonts w:eastAsiaTheme="minorHAnsi"/>
      <w:lang w:eastAsia="en-US"/>
    </w:rPr>
  </w:style>
  <w:style w:type="paragraph" w:customStyle="1" w:styleId="E760A78C3C554E71A5DFDC62DB4D1BC320">
    <w:name w:val="E760A78C3C554E71A5DFDC62DB4D1BC320"/>
    <w:rsid w:val="00EE75BC"/>
    <w:rPr>
      <w:rFonts w:eastAsiaTheme="minorHAnsi"/>
      <w:lang w:eastAsia="en-US"/>
    </w:rPr>
  </w:style>
  <w:style w:type="paragraph" w:customStyle="1" w:styleId="48464672B456457F9E8BB2777C12331019">
    <w:name w:val="48464672B456457F9E8BB2777C123310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8">
    <w:name w:val="AC19F6A178E34B998BD432CAF2E8C1451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7D2259AE22314BDEA30F13FB7305105818">
    <w:name w:val="7D2259AE22314BDEA30F13FB7305105818"/>
    <w:rsid w:val="00EE75BC"/>
    <w:rPr>
      <w:rFonts w:eastAsiaTheme="minorHAnsi"/>
      <w:lang w:eastAsia="en-US"/>
    </w:rPr>
  </w:style>
  <w:style w:type="paragraph" w:customStyle="1" w:styleId="D5B4F4D935D7482B969329BF55722FD924">
    <w:name w:val="D5B4F4D935D7482B969329BF55722FD92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2">
    <w:name w:val="26393318F835425EB54B62CD17E95B8C22"/>
    <w:rsid w:val="00EE75BC"/>
    <w:rPr>
      <w:rFonts w:eastAsiaTheme="minorHAnsi"/>
      <w:lang w:eastAsia="en-US"/>
    </w:rPr>
  </w:style>
  <w:style w:type="paragraph" w:customStyle="1" w:styleId="E760A78C3C554E71A5DFDC62DB4D1BC321">
    <w:name w:val="E760A78C3C554E71A5DFDC62DB4D1BC321"/>
    <w:rsid w:val="00EE75BC"/>
    <w:rPr>
      <w:rFonts w:eastAsiaTheme="minorHAnsi"/>
      <w:lang w:eastAsia="en-US"/>
    </w:rPr>
  </w:style>
  <w:style w:type="paragraph" w:customStyle="1" w:styleId="48464672B456457F9E8BB2777C12331020">
    <w:name w:val="48464672B456457F9E8BB2777C123310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19">
    <w:name w:val="AC19F6A178E34B998BD432CAF2E8C14519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DFB0E856B4E34BBBB40399938656ADA0">
    <w:name w:val="DFB0E856B4E34BBBB40399938656ADA0"/>
    <w:rsid w:val="00EE75BC"/>
    <w:rPr>
      <w:rFonts w:eastAsiaTheme="minorHAnsi"/>
      <w:lang w:eastAsia="en-US"/>
    </w:rPr>
  </w:style>
  <w:style w:type="paragraph" w:customStyle="1" w:styleId="D5B4F4D935D7482B969329BF55722FD925">
    <w:name w:val="D5B4F4D935D7482B969329BF55722FD925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3">
    <w:name w:val="26393318F835425EB54B62CD17E95B8C23"/>
    <w:rsid w:val="00EE75BC"/>
    <w:rPr>
      <w:rFonts w:eastAsiaTheme="minorHAnsi"/>
      <w:lang w:eastAsia="en-US"/>
    </w:rPr>
  </w:style>
  <w:style w:type="paragraph" w:customStyle="1" w:styleId="E760A78C3C554E71A5DFDC62DB4D1BC322">
    <w:name w:val="E760A78C3C554E71A5DFDC62DB4D1BC322"/>
    <w:rsid w:val="00EE75BC"/>
    <w:rPr>
      <w:rFonts w:eastAsiaTheme="minorHAnsi"/>
      <w:lang w:eastAsia="en-US"/>
    </w:rPr>
  </w:style>
  <w:style w:type="paragraph" w:customStyle="1" w:styleId="48464672B456457F9E8BB2777C12331021">
    <w:name w:val="48464672B456457F9E8BB2777C123310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0">
    <w:name w:val="AC19F6A178E34B998BD432CAF2E8C14520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4">
    <w:name w:val="F2E2F69C0A824359AB34AED686F225674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6D74017B53349DD98906DEF27CCFE266">
    <w:name w:val="66D74017B53349DD98906DEF27CCFE266"/>
    <w:rsid w:val="00EE75BC"/>
    <w:rPr>
      <w:rFonts w:eastAsiaTheme="minorHAnsi"/>
      <w:lang w:eastAsia="en-US"/>
    </w:rPr>
  </w:style>
  <w:style w:type="paragraph" w:customStyle="1" w:styleId="46BCB001E34F42588D49C41290708D565">
    <w:name w:val="46BCB001E34F42588D49C41290708D565"/>
    <w:rsid w:val="00EE75BC"/>
    <w:rPr>
      <w:rFonts w:eastAsiaTheme="minorHAnsi"/>
      <w:lang w:eastAsia="en-US"/>
    </w:rPr>
  </w:style>
  <w:style w:type="paragraph" w:customStyle="1" w:styleId="B5CF12E302A24C2AA26919922554487022">
    <w:name w:val="B5CF12E302A24C2AA26919922554487022"/>
    <w:rsid w:val="00EE75BC"/>
    <w:rPr>
      <w:rFonts w:eastAsiaTheme="minorHAnsi"/>
      <w:lang w:eastAsia="en-US"/>
    </w:rPr>
  </w:style>
  <w:style w:type="paragraph" w:customStyle="1" w:styleId="FE557CB6504A4C4294BF7FEF6EE16BDC20">
    <w:name w:val="FE557CB6504A4C4294BF7FEF6EE16BDC20"/>
    <w:rsid w:val="00EE75BC"/>
    <w:rPr>
      <w:rFonts w:eastAsiaTheme="minorHAnsi"/>
      <w:lang w:eastAsia="en-US"/>
    </w:rPr>
  </w:style>
  <w:style w:type="paragraph" w:customStyle="1" w:styleId="2A07A38555714A58919B30CE5F83D9A517">
    <w:name w:val="2A07A38555714A58919B30CE5F83D9A517"/>
    <w:rsid w:val="00EE75BC"/>
    <w:rPr>
      <w:rFonts w:eastAsiaTheme="minorHAnsi"/>
      <w:lang w:eastAsia="en-US"/>
    </w:rPr>
  </w:style>
  <w:style w:type="paragraph" w:customStyle="1" w:styleId="CF7363DA935D4BFF986FEBC04653F17916">
    <w:name w:val="CF7363DA935D4BFF986FEBC04653F17916"/>
    <w:rsid w:val="00EE75BC"/>
    <w:rPr>
      <w:rFonts w:eastAsiaTheme="minorHAnsi"/>
      <w:lang w:eastAsia="en-US"/>
    </w:rPr>
  </w:style>
  <w:style w:type="paragraph" w:customStyle="1" w:styleId="D5B4F4D935D7482B969329BF55722FD926">
    <w:name w:val="D5B4F4D935D7482B969329BF55722FD926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4">
    <w:name w:val="26393318F835425EB54B62CD17E95B8C24"/>
    <w:rsid w:val="00EE75BC"/>
    <w:rPr>
      <w:rFonts w:eastAsiaTheme="minorHAnsi"/>
      <w:lang w:eastAsia="en-US"/>
    </w:rPr>
  </w:style>
  <w:style w:type="paragraph" w:customStyle="1" w:styleId="E760A78C3C554E71A5DFDC62DB4D1BC323">
    <w:name w:val="E760A78C3C554E71A5DFDC62DB4D1BC323"/>
    <w:rsid w:val="00EE75BC"/>
    <w:rPr>
      <w:rFonts w:eastAsiaTheme="minorHAnsi"/>
      <w:lang w:eastAsia="en-US"/>
    </w:rPr>
  </w:style>
  <w:style w:type="paragraph" w:customStyle="1" w:styleId="48464672B456457F9E8BB2777C12331022">
    <w:name w:val="48464672B456457F9E8BB2777C123310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1">
    <w:name w:val="AC19F6A178E34B998BD432CAF2E8C14521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5">
    <w:name w:val="F2E2F69C0A824359AB34AED686F225675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6">
    <w:name w:val="46BCB001E34F42588D49C41290708D566"/>
    <w:rsid w:val="00EE75BC"/>
    <w:rPr>
      <w:rFonts w:eastAsiaTheme="minorHAnsi"/>
      <w:lang w:eastAsia="en-US"/>
    </w:rPr>
  </w:style>
  <w:style w:type="paragraph" w:customStyle="1" w:styleId="B5CF12E302A24C2AA26919922554487023">
    <w:name w:val="B5CF12E302A24C2AA26919922554487023"/>
    <w:rsid w:val="00EE75BC"/>
    <w:rPr>
      <w:rFonts w:eastAsiaTheme="minorHAnsi"/>
      <w:lang w:eastAsia="en-US"/>
    </w:rPr>
  </w:style>
  <w:style w:type="paragraph" w:customStyle="1" w:styleId="FE557CB6504A4C4294BF7FEF6EE16BDC21">
    <w:name w:val="FE557CB6504A4C4294BF7FEF6EE16BDC21"/>
    <w:rsid w:val="00EE75BC"/>
    <w:rPr>
      <w:rFonts w:eastAsiaTheme="minorHAnsi"/>
      <w:lang w:eastAsia="en-US"/>
    </w:rPr>
  </w:style>
  <w:style w:type="paragraph" w:customStyle="1" w:styleId="2A07A38555714A58919B30CE5F83D9A518">
    <w:name w:val="2A07A38555714A58919B30CE5F83D9A518"/>
    <w:rsid w:val="00EE75BC"/>
    <w:rPr>
      <w:rFonts w:eastAsiaTheme="minorHAnsi"/>
      <w:lang w:eastAsia="en-US"/>
    </w:rPr>
  </w:style>
  <w:style w:type="paragraph" w:customStyle="1" w:styleId="CF7363DA935D4BFF986FEBC04653F17917">
    <w:name w:val="CF7363DA935D4BFF986FEBC04653F17917"/>
    <w:rsid w:val="00EE75BC"/>
    <w:rPr>
      <w:rFonts w:eastAsiaTheme="minorHAnsi"/>
      <w:lang w:eastAsia="en-US"/>
    </w:rPr>
  </w:style>
  <w:style w:type="paragraph" w:customStyle="1" w:styleId="D5B4F4D935D7482B969329BF55722FD927">
    <w:name w:val="D5B4F4D935D7482B969329BF55722FD927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5">
    <w:name w:val="26393318F835425EB54B62CD17E95B8C25"/>
    <w:rsid w:val="00EE75BC"/>
    <w:rPr>
      <w:rFonts w:eastAsiaTheme="minorHAnsi"/>
      <w:lang w:eastAsia="en-US"/>
    </w:rPr>
  </w:style>
  <w:style w:type="paragraph" w:customStyle="1" w:styleId="E760A78C3C554E71A5DFDC62DB4D1BC324">
    <w:name w:val="E760A78C3C554E71A5DFDC62DB4D1BC324"/>
    <w:rsid w:val="00EE75BC"/>
    <w:rPr>
      <w:rFonts w:eastAsiaTheme="minorHAnsi"/>
      <w:lang w:eastAsia="en-US"/>
    </w:rPr>
  </w:style>
  <w:style w:type="paragraph" w:customStyle="1" w:styleId="48464672B456457F9E8BB2777C12331023">
    <w:name w:val="48464672B456457F9E8BB2777C123310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2">
    <w:name w:val="AC19F6A178E34B998BD432CAF2E8C14522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6">
    <w:name w:val="F2E2F69C0A824359AB34AED686F225676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7">
    <w:name w:val="46BCB001E34F42588D49C41290708D567"/>
    <w:rsid w:val="00EE75BC"/>
    <w:rPr>
      <w:rFonts w:eastAsiaTheme="minorHAnsi"/>
      <w:lang w:eastAsia="en-US"/>
    </w:rPr>
  </w:style>
  <w:style w:type="paragraph" w:customStyle="1" w:styleId="B5CF12E302A24C2AA26919922554487024">
    <w:name w:val="B5CF12E302A24C2AA26919922554487024"/>
    <w:rsid w:val="00EE75BC"/>
    <w:rPr>
      <w:rFonts w:eastAsiaTheme="minorHAnsi"/>
      <w:lang w:eastAsia="en-US"/>
    </w:rPr>
  </w:style>
  <w:style w:type="paragraph" w:customStyle="1" w:styleId="FE557CB6504A4C4294BF7FEF6EE16BDC22">
    <w:name w:val="FE557CB6504A4C4294BF7FEF6EE16BDC22"/>
    <w:rsid w:val="00EE75BC"/>
    <w:rPr>
      <w:rFonts w:eastAsiaTheme="minorHAnsi"/>
      <w:lang w:eastAsia="en-US"/>
    </w:rPr>
  </w:style>
  <w:style w:type="paragraph" w:customStyle="1" w:styleId="2A07A38555714A58919B30CE5F83D9A519">
    <w:name w:val="2A07A38555714A58919B30CE5F83D9A519"/>
    <w:rsid w:val="00EE75BC"/>
    <w:rPr>
      <w:rFonts w:eastAsiaTheme="minorHAnsi"/>
      <w:lang w:eastAsia="en-US"/>
    </w:rPr>
  </w:style>
  <w:style w:type="paragraph" w:customStyle="1" w:styleId="CF7363DA935D4BFF986FEBC04653F17918">
    <w:name w:val="CF7363DA935D4BFF986FEBC04653F17918"/>
    <w:rsid w:val="00EE75BC"/>
    <w:rPr>
      <w:rFonts w:eastAsiaTheme="minorHAnsi"/>
      <w:lang w:eastAsia="en-US"/>
    </w:rPr>
  </w:style>
  <w:style w:type="paragraph" w:customStyle="1" w:styleId="D5B4F4D935D7482B969329BF55722FD928">
    <w:name w:val="D5B4F4D935D7482B969329BF55722FD928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6">
    <w:name w:val="26393318F835425EB54B62CD17E95B8C26"/>
    <w:rsid w:val="00EE75BC"/>
    <w:rPr>
      <w:rFonts w:eastAsiaTheme="minorHAnsi"/>
      <w:lang w:eastAsia="en-US"/>
    </w:rPr>
  </w:style>
  <w:style w:type="paragraph" w:customStyle="1" w:styleId="E760A78C3C554E71A5DFDC62DB4D1BC325">
    <w:name w:val="E760A78C3C554E71A5DFDC62DB4D1BC325"/>
    <w:rsid w:val="00EE75BC"/>
    <w:rPr>
      <w:rFonts w:eastAsiaTheme="minorHAnsi"/>
      <w:lang w:eastAsia="en-US"/>
    </w:rPr>
  </w:style>
  <w:style w:type="paragraph" w:customStyle="1" w:styleId="48464672B456457F9E8BB2777C12331024">
    <w:name w:val="48464672B456457F9E8BB2777C12331024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3">
    <w:name w:val="AC19F6A178E34B998BD432CAF2E8C14523"/>
    <w:rsid w:val="00EE75BC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7">
    <w:name w:val="F2E2F69C0A824359AB34AED686F225677"/>
    <w:rsid w:val="00EE75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46BCB001E34F42588D49C41290708D568">
    <w:name w:val="46BCB001E34F42588D49C41290708D568"/>
    <w:rsid w:val="00EE75BC"/>
    <w:rPr>
      <w:rFonts w:eastAsiaTheme="minorHAnsi"/>
      <w:lang w:eastAsia="en-US"/>
    </w:rPr>
  </w:style>
  <w:style w:type="paragraph" w:customStyle="1" w:styleId="B5CF12E302A24C2AA26919922554487025">
    <w:name w:val="B5CF12E302A24C2AA26919922554487025"/>
    <w:rsid w:val="00EE75BC"/>
    <w:rPr>
      <w:rFonts w:eastAsiaTheme="minorHAnsi"/>
      <w:lang w:eastAsia="en-US"/>
    </w:rPr>
  </w:style>
  <w:style w:type="paragraph" w:customStyle="1" w:styleId="FE557CB6504A4C4294BF7FEF6EE16BDC23">
    <w:name w:val="FE557CB6504A4C4294BF7FEF6EE16BDC23"/>
    <w:rsid w:val="00EE75BC"/>
    <w:rPr>
      <w:rFonts w:eastAsiaTheme="minorHAnsi"/>
      <w:lang w:eastAsia="en-US"/>
    </w:rPr>
  </w:style>
  <w:style w:type="paragraph" w:customStyle="1" w:styleId="2A07A38555714A58919B30CE5F83D9A520">
    <w:name w:val="2A07A38555714A58919B30CE5F83D9A520"/>
    <w:rsid w:val="00EE75BC"/>
    <w:rPr>
      <w:rFonts w:eastAsiaTheme="minorHAnsi"/>
      <w:lang w:eastAsia="en-US"/>
    </w:rPr>
  </w:style>
  <w:style w:type="paragraph" w:customStyle="1" w:styleId="CF7363DA935D4BFF986FEBC04653F17919">
    <w:name w:val="CF7363DA935D4BFF986FEBC04653F17919"/>
    <w:rsid w:val="00EE75BC"/>
    <w:rPr>
      <w:rFonts w:eastAsiaTheme="minorHAnsi"/>
      <w:lang w:eastAsia="en-US"/>
    </w:rPr>
  </w:style>
  <w:style w:type="paragraph" w:customStyle="1" w:styleId="D5B4F4D935D7482B969329BF55722FD929">
    <w:name w:val="D5B4F4D935D7482B969329BF55722FD929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7">
    <w:name w:val="26393318F835425EB54B62CD17E95B8C27"/>
    <w:rsid w:val="00A413CD"/>
    <w:rPr>
      <w:rFonts w:eastAsiaTheme="minorHAnsi"/>
      <w:lang w:eastAsia="en-US"/>
    </w:rPr>
  </w:style>
  <w:style w:type="paragraph" w:customStyle="1" w:styleId="E760A78C3C554E71A5DFDC62DB4D1BC326">
    <w:name w:val="E760A78C3C554E71A5DFDC62DB4D1BC326"/>
    <w:rsid w:val="00A413CD"/>
    <w:rPr>
      <w:rFonts w:eastAsiaTheme="minorHAnsi"/>
      <w:lang w:eastAsia="en-US"/>
    </w:rPr>
  </w:style>
  <w:style w:type="paragraph" w:customStyle="1" w:styleId="48464672B456457F9E8BB2777C12331025">
    <w:name w:val="48464672B456457F9E8BB2777C12331025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4">
    <w:name w:val="AC19F6A178E34B998BD432CAF2E8C14524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8">
    <w:name w:val="F2E2F69C0A824359AB34AED686F225678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">
    <w:name w:val="6B5D47E0D6C64373861725EBCF9A8598"/>
    <w:rsid w:val="00A413CD"/>
    <w:rPr>
      <w:rFonts w:eastAsiaTheme="minorHAnsi"/>
      <w:lang w:eastAsia="en-US"/>
    </w:rPr>
  </w:style>
  <w:style w:type="paragraph" w:customStyle="1" w:styleId="90872752455A4806AC8FA1C3C54E4CC0">
    <w:name w:val="90872752455A4806AC8FA1C3C54E4CC0"/>
    <w:rsid w:val="00A413CD"/>
    <w:rPr>
      <w:rFonts w:eastAsiaTheme="minorHAnsi"/>
      <w:lang w:eastAsia="en-US"/>
    </w:rPr>
  </w:style>
  <w:style w:type="paragraph" w:customStyle="1" w:styleId="C9B54A9F6C6B428C90D0C2812EB75070">
    <w:name w:val="C9B54A9F6C6B428C90D0C2812EB75070"/>
    <w:rsid w:val="00A413CD"/>
    <w:rPr>
      <w:rFonts w:eastAsiaTheme="minorHAnsi"/>
      <w:lang w:eastAsia="en-US"/>
    </w:rPr>
  </w:style>
  <w:style w:type="paragraph" w:customStyle="1" w:styleId="FF50F8137E2E48E787B953C57529B97D">
    <w:name w:val="FF50F8137E2E48E787B953C57529B97D"/>
    <w:rsid w:val="00A413CD"/>
    <w:rPr>
      <w:rFonts w:eastAsiaTheme="minorHAnsi"/>
      <w:lang w:eastAsia="en-US"/>
    </w:rPr>
  </w:style>
  <w:style w:type="paragraph" w:customStyle="1" w:styleId="9C2A8BBA14844691A14B5BE91F5EC24B">
    <w:name w:val="9C2A8BBA14844691A14B5BE91F5EC24B"/>
    <w:rsid w:val="00A413CD"/>
    <w:rPr>
      <w:rFonts w:eastAsiaTheme="minorHAnsi"/>
      <w:lang w:eastAsia="en-US"/>
    </w:rPr>
  </w:style>
  <w:style w:type="paragraph" w:customStyle="1" w:styleId="D5B4F4D935D7482B969329BF55722FD930">
    <w:name w:val="D5B4F4D935D7482B969329BF55722FD930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8">
    <w:name w:val="26393318F835425EB54B62CD17E95B8C28"/>
    <w:rsid w:val="00A413CD"/>
    <w:rPr>
      <w:rFonts w:eastAsiaTheme="minorHAnsi"/>
      <w:lang w:eastAsia="en-US"/>
    </w:rPr>
  </w:style>
  <w:style w:type="paragraph" w:customStyle="1" w:styleId="E760A78C3C554E71A5DFDC62DB4D1BC327">
    <w:name w:val="E760A78C3C554E71A5DFDC62DB4D1BC327"/>
    <w:rsid w:val="00A413CD"/>
    <w:rPr>
      <w:rFonts w:eastAsiaTheme="minorHAnsi"/>
      <w:lang w:eastAsia="en-US"/>
    </w:rPr>
  </w:style>
  <w:style w:type="paragraph" w:customStyle="1" w:styleId="48464672B456457F9E8BB2777C12331026">
    <w:name w:val="48464672B456457F9E8BB2777C12331026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5">
    <w:name w:val="AC19F6A178E34B998BD432CAF2E8C14525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9">
    <w:name w:val="F2E2F69C0A824359AB34AED686F225679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1">
    <w:name w:val="6B5D47E0D6C64373861725EBCF9A85981"/>
    <w:rsid w:val="00A413CD"/>
    <w:rPr>
      <w:rFonts w:eastAsiaTheme="minorHAnsi"/>
      <w:lang w:eastAsia="en-US"/>
    </w:rPr>
  </w:style>
  <w:style w:type="paragraph" w:customStyle="1" w:styleId="90872752455A4806AC8FA1C3C54E4CC01">
    <w:name w:val="90872752455A4806AC8FA1C3C54E4CC01"/>
    <w:rsid w:val="00A413CD"/>
    <w:rPr>
      <w:rFonts w:eastAsiaTheme="minorHAnsi"/>
      <w:lang w:eastAsia="en-US"/>
    </w:rPr>
  </w:style>
  <w:style w:type="paragraph" w:customStyle="1" w:styleId="C9B54A9F6C6B428C90D0C2812EB750701">
    <w:name w:val="C9B54A9F6C6B428C90D0C2812EB750701"/>
    <w:rsid w:val="00A413CD"/>
    <w:rPr>
      <w:rFonts w:eastAsiaTheme="minorHAnsi"/>
      <w:lang w:eastAsia="en-US"/>
    </w:rPr>
  </w:style>
  <w:style w:type="paragraph" w:customStyle="1" w:styleId="FF50F8137E2E48E787B953C57529B97D1">
    <w:name w:val="FF50F8137E2E48E787B953C57529B97D1"/>
    <w:rsid w:val="00A413CD"/>
    <w:rPr>
      <w:rFonts w:eastAsiaTheme="minorHAnsi"/>
      <w:lang w:eastAsia="en-US"/>
    </w:rPr>
  </w:style>
  <w:style w:type="paragraph" w:customStyle="1" w:styleId="9C2A8BBA14844691A14B5BE91F5EC24B1">
    <w:name w:val="9C2A8BBA14844691A14B5BE91F5EC24B1"/>
    <w:rsid w:val="00A413CD"/>
    <w:rPr>
      <w:rFonts w:eastAsiaTheme="minorHAnsi"/>
      <w:lang w:eastAsia="en-US"/>
    </w:rPr>
  </w:style>
  <w:style w:type="paragraph" w:customStyle="1" w:styleId="D5B4F4D935D7482B969329BF55722FD931">
    <w:name w:val="D5B4F4D935D7482B969329BF55722FD93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29">
    <w:name w:val="26393318F835425EB54B62CD17E95B8C29"/>
    <w:rsid w:val="00A413CD"/>
    <w:rPr>
      <w:rFonts w:eastAsiaTheme="minorHAnsi"/>
      <w:lang w:eastAsia="en-US"/>
    </w:rPr>
  </w:style>
  <w:style w:type="paragraph" w:customStyle="1" w:styleId="E760A78C3C554E71A5DFDC62DB4D1BC328">
    <w:name w:val="E760A78C3C554E71A5DFDC62DB4D1BC328"/>
    <w:rsid w:val="00A413CD"/>
    <w:rPr>
      <w:rFonts w:eastAsiaTheme="minorHAnsi"/>
      <w:lang w:eastAsia="en-US"/>
    </w:rPr>
  </w:style>
  <w:style w:type="paragraph" w:customStyle="1" w:styleId="24CC0DADCE4E4F6EAC57D17D59291CA1">
    <w:name w:val="24CC0DADCE4E4F6EAC57D17D59291CA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7">
    <w:name w:val="48464672B456457F9E8BB2777C12331027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6">
    <w:name w:val="AC19F6A178E34B998BD432CAF2E8C14526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0">
    <w:name w:val="F2E2F69C0A824359AB34AED686F2256710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2">
    <w:name w:val="6B5D47E0D6C64373861725EBCF9A85982"/>
    <w:rsid w:val="00A413CD"/>
    <w:rPr>
      <w:rFonts w:eastAsiaTheme="minorHAnsi"/>
      <w:lang w:eastAsia="en-US"/>
    </w:rPr>
  </w:style>
  <w:style w:type="paragraph" w:customStyle="1" w:styleId="90872752455A4806AC8FA1C3C54E4CC02">
    <w:name w:val="90872752455A4806AC8FA1C3C54E4CC02"/>
    <w:rsid w:val="00A413CD"/>
    <w:rPr>
      <w:rFonts w:eastAsiaTheme="minorHAnsi"/>
      <w:lang w:eastAsia="en-US"/>
    </w:rPr>
  </w:style>
  <w:style w:type="paragraph" w:customStyle="1" w:styleId="C9B54A9F6C6B428C90D0C2812EB750702">
    <w:name w:val="C9B54A9F6C6B428C90D0C2812EB750702"/>
    <w:rsid w:val="00A413CD"/>
    <w:rPr>
      <w:rFonts w:eastAsiaTheme="minorHAnsi"/>
      <w:lang w:eastAsia="en-US"/>
    </w:rPr>
  </w:style>
  <w:style w:type="paragraph" w:customStyle="1" w:styleId="FF50F8137E2E48E787B953C57529B97D2">
    <w:name w:val="FF50F8137E2E48E787B953C57529B97D2"/>
    <w:rsid w:val="00A413CD"/>
    <w:rPr>
      <w:rFonts w:eastAsiaTheme="minorHAnsi"/>
      <w:lang w:eastAsia="en-US"/>
    </w:rPr>
  </w:style>
  <w:style w:type="paragraph" w:customStyle="1" w:styleId="9C2A8BBA14844691A14B5BE91F5EC24B2">
    <w:name w:val="9C2A8BBA14844691A14B5BE91F5EC24B2"/>
    <w:rsid w:val="00A413CD"/>
    <w:rPr>
      <w:rFonts w:eastAsiaTheme="minorHAnsi"/>
      <w:lang w:eastAsia="en-US"/>
    </w:rPr>
  </w:style>
  <w:style w:type="paragraph" w:customStyle="1" w:styleId="D5B4F4D935D7482B969329BF55722FD932">
    <w:name w:val="D5B4F4D935D7482B969329BF55722FD932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0">
    <w:name w:val="26393318F835425EB54B62CD17E95B8C30"/>
    <w:rsid w:val="00A413CD"/>
    <w:rPr>
      <w:rFonts w:eastAsiaTheme="minorHAnsi"/>
      <w:lang w:eastAsia="en-US"/>
    </w:rPr>
  </w:style>
  <w:style w:type="paragraph" w:customStyle="1" w:styleId="E760A78C3C554E71A5DFDC62DB4D1BC329">
    <w:name w:val="E760A78C3C554E71A5DFDC62DB4D1BC329"/>
    <w:rsid w:val="00A413CD"/>
    <w:rPr>
      <w:rFonts w:eastAsiaTheme="minorHAnsi"/>
      <w:lang w:eastAsia="en-US"/>
    </w:rPr>
  </w:style>
  <w:style w:type="paragraph" w:customStyle="1" w:styleId="24CC0DADCE4E4F6EAC57D17D59291CA11">
    <w:name w:val="24CC0DADCE4E4F6EAC57D17D59291CA11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C09688C4C19A406C8D135A19890D0C6B">
    <w:name w:val="C09688C4C19A406C8D135A19890D0C6B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8">
    <w:name w:val="48464672B456457F9E8BB2777C12331028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7">
    <w:name w:val="AC19F6A178E34B998BD432CAF2E8C14527"/>
    <w:rsid w:val="00A413CD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1">
    <w:name w:val="F2E2F69C0A824359AB34AED686F2256711"/>
    <w:rsid w:val="00A413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6B5D47E0D6C64373861725EBCF9A85983">
    <w:name w:val="6B5D47E0D6C64373861725EBCF9A85983"/>
    <w:rsid w:val="00A413CD"/>
    <w:rPr>
      <w:rFonts w:eastAsiaTheme="minorHAnsi"/>
      <w:lang w:eastAsia="en-US"/>
    </w:rPr>
  </w:style>
  <w:style w:type="paragraph" w:customStyle="1" w:styleId="90872752455A4806AC8FA1C3C54E4CC03">
    <w:name w:val="90872752455A4806AC8FA1C3C54E4CC03"/>
    <w:rsid w:val="00A413CD"/>
    <w:rPr>
      <w:rFonts w:eastAsiaTheme="minorHAnsi"/>
      <w:lang w:eastAsia="en-US"/>
    </w:rPr>
  </w:style>
  <w:style w:type="paragraph" w:customStyle="1" w:styleId="C9B54A9F6C6B428C90D0C2812EB750703">
    <w:name w:val="C9B54A9F6C6B428C90D0C2812EB750703"/>
    <w:rsid w:val="00A413CD"/>
    <w:rPr>
      <w:rFonts w:eastAsiaTheme="minorHAnsi"/>
      <w:lang w:eastAsia="en-US"/>
    </w:rPr>
  </w:style>
  <w:style w:type="paragraph" w:customStyle="1" w:styleId="FF50F8137E2E48E787B953C57529B97D3">
    <w:name w:val="FF50F8137E2E48E787B953C57529B97D3"/>
    <w:rsid w:val="00A413CD"/>
    <w:rPr>
      <w:rFonts w:eastAsiaTheme="minorHAnsi"/>
      <w:lang w:eastAsia="en-US"/>
    </w:rPr>
  </w:style>
  <w:style w:type="paragraph" w:customStyle="1" w:styleId="9C2A8BBA14844691A14B5BE91F5EC24B3">
    <w:name w:val="9C2A8BBA14844691A14B5BE91F5EC24B3"/>
    <w:rsid w:val="00A413CD"/>
    <w:rPr>
      <w:rFonts w:eastAsiaTheme="minorHAnsi"/>
      <w:lang w:eastAsia="en-US"/>
    </w:rPr>
  </w:style>
  <w:style w:type="paragraph" w:customStyle="1" w:styleId="D5B4F4D935D7482B969329BF55722FD933">
    <w:name w:val="D5B4F4D935D7482B969329BF55722FD933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1">
    <w:name w:val="26393318F835425EB54B62CD17E95B8C31"/>
    <w:rsid w:val="008A1997"/>
    <w:rPr>
      <w:rFonts w:eastAsiaTheme="minorHAnsi"/>
      <w:lang w:eastAsia="en-US"/>
    </w:rPr>
  </w:style>
  <w:style w:type="paragraph" w:customStyle="1" w:styleId="E760A78C3C554E71A5DFDC62DB4D1BC330">
    <w:name w:val="E760A78C3C554E71A5DFDC62DB4D1BC330"/>
    <w:rsid w:val="008A1997"/>
    <w:rPr>
      <w:rFonts w:eastAsiaTheme="minorHAnsi"/>
      <w:lang w:eastAsia="en-US"/>
    </w:rPr>
  </w:style>
  <w:style w:type="paragraph" w:customStyle="1" w:styleId="24CC0DADCE4E4F6EAC57D17D59291CA12">
    <w:name w:val="24CC0DADCE4E4F6EAC57D17D59291CA12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C09688C4C19A406C8D135A19890D0C6B1">
    <w:name w:val="C09688C4C19A406C8D135A19890D0C6B1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9">
    <w:name w:val="48464672B456457F9E8BB2777C12331029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8">
    <w:name w:val="AC19F6A178E34B998BD432CAF2E8C14528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2">
    <w:name w:val="F2E2F69C0A824359AB34AED686F2256712"/>
    <w:rsid w:val="008A19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E73F06D70C8F4D5FBA11E023C959EA14">
    <w:name w:val="E73F06D70C8F4D5FBA11E023C959EA14"/>
    <w:rsid w:val="008A1997"/>
    <w:rPr>
      <w:rFonts w:eastAsiaTheme="minorHAnsi"/>
      <w:lang w:eastAsia="en-US"/>
    </w:rPr>
  </w:style>
  <w:style w:type="paragraph" w:customStyle="1" w:styleId="66ECC3821C2C4D8488AE81D47FF45AB1">
    <w:name w:val="66ECC3821C2C4D8488AE81D47FF45AB1"/>
    <w:rsid w:val="008A1997"/>
    <w:rPr>
      <w:rFonts w:eastAsiaTheme="minorHAnsi"/>
      <w:lang w:eastAsia="en-US"/>
    </w:rPr>
  </w:style>
  <w:style w:type="paragraph" w:customStyle="1" w:styleId="240F10FA01A74733AE0254D838CB7B42">
    <w:name w:val="240F10FA01A74733AE0254D838CB7B42"/>
    <w:rsid w:val="008A1997"/>
    <w:rPr>
      <w:rFonts w:eastAsiaTheme="minorHAnsi"/>
      <w:lang w:eastAsia="en-US"/>
    </w:rPr>
  </w:style>
  <w:style w:type="paragraph" w:customStyle="1" w:styleId="A568EFA0335848C5BDF7F866DFD8F982">
    <w:name w:val="A568EFA0335848C5BDF7F866DFD8F982"/>
    <w:rsid w:val="008A1997"/>
    <w:rPr>
      <w:rFonts w:eastAsiaTheme="minorHAnsi"/>
      <w:lang w:eastAsia="en-US"/>
    </w:rPr>
  </w:style>
  <w:style w:type="paragraph" w:customStyle="1" w:styleId="42783A8F2BD247A1A14F037BE5CE56EA">
    <w:name w:val="42783A8F2BD247A1A14F037BE5CE56EA"/>
    <w:rsid w:val="008A199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69530-B779-438D-BD84-4FAFBC1A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10</Pages>
  <Words>2954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</Company>
  <LinksUpToDate>false</LinksUpToDate>
  <CharactersWithSpaces>18874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Bruno Schurmann</dc:creator>
  <cp:lastModifiedBy>Hector Andersen Pires Ribeiro da Silva</cp:lastModifiedBy>
  <cp:revision>34</cp:revision>
  <cp:lastPrinted>2018-06-07T15:04:00Z</cp:lastPrinted>
  <dcterms:created xsi:type="dcterms:W3CDTF">2023-09-08T20:48:00Z</dcterms:created>
  <dcterms:modified xsi:type="dcterms:W3CDTF">2024-08-23T13:16:00Z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ContractId">
    <vt:lpwstr> </vt:lpwstr>
  </property>
  <property fmtid="{D5CDD505-2E9C-101B-9397-08002B2CF9AE}" pid="3" name="caRegion">
    <vt:lpwstr> </vt:lpwstr>
  </property>
  <property fmtid="{D5CDD505-2E9C-101B-9397-08002B2CF9AE}" pid="4" name="caSupplier">
    <vt:lpwstr> </vt:lpwstr>
  </property>
  <property fmtid="{D5CDD505-2E9C-101B-9397-08002B2CF9AE}" pid="5" name="cacus_TotalOriginalContractAmount">
    <vt:lpwstr> </vt:lpwstr>
  </property>
  <property fmtid="{D5CDD505-2E9C-101B-9397-08002B2CF9AE}" pid="6" name="cacus_CM7">
    <vt:lpwstr>0</vt:lpwstr>
  </property>
  <property fmtid="{D5CDD505-2E9C-101B-9397-08002B2CF9AE}" pid="7" name="cacus_CM9">
    <vt:lpwstr> </vt:lpwstr>
  </property>
  <property fmtid="{D5CDD505-2E9C-101B-9397-08002B2CF9AE}" pid="8" name="_caEffectiveDate">
    <vt:lpwstr> </vt:lpwstr>
  </property>
</Properties>
</file>